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37E452" w14:textId="09D9F6BC" w:rsidR="00D46AD8" w:rsidRDefault="00D46AD8" w:rsidP="00864C08">
      <w:pPr>
        <w:spacing w:after="0" w:line="240" w:lineRule="auto"/>
        <w:rPr>
          <w:ins w:id="0" w:author="Author"/>
          <w:rFonts w:ascii="Times New Roman" w:eastAsia="Times New Roman" w:hAnsi="Times New Roman" w:cs="Times New Roman"/>
          <w:b/>
          <w:sz w:val="20"/>
          <w:szCs w:val="20"/>
          <w:lang w:val="en-GB" w:eastAsia="es-ES"/>
        </w:rPr>
      </w:pPr>
      <w:bookmarkStart w:id="1" w:name="_GoBack"/>
      <w:bookmarkEnd w:id="1"/>
      <w:ins w:id="2" w:author="Author">
        <w:r>
          <w:rPr>
            <w:rFonts w:ascii="Times New Roman" w:eastAsia="Times New Roman" w:hAnsi="Times New Roman" w:cs="Times New Roman"/>
            <w:b/>
            <w:sz w:val="20"/>
            <w:szCs w:val="20"/>
            <w:lang w:val="en-GB" w:eastAsia="es-ES"/>
          </w:rPr>
          <w:t>Annex II</w:t>
        </w:r>
      </w:ins>
    </w:p>
    <w:p w14:paraId="003EF216" w14:textId="77777777" w:rsidR="00D46AD8" w:rsidRDefault="00D46AD8" w:rsidP="00864C08">
      <w:pPr>
        <w:spacing w:after="0" w:line="240" w:lineRule="auto"/>
        <w:rPr>
          <w:ins w:id="3" w:author="Author"/>
          <w:rFonts w:ascii="Times New Roman" w:eastAsia="Times New Roman" w:hAnsi="Times New Roman" w:cs="Times New Roman"/>
          <w:b/>
          <w:sz w:val="20"/>
          <w:szCs w:val="20"/>
          <w:lang w:val="en-GB" w:eastAsia="es-ES"/>
        </w:rPr>
      </w:pPr>
    </w:p>
    <w:p w14:paraId="61BAEBFA" w14:textId="090CE7C8" w:rsidR="00864C08" w:rsidRPr="0098574A" w:rsidRDefault="00864C08" w:rsidP="00864C08">
      <w:pPr>
        <w:spacing w:after="0" w:line="240" w:lineRule="auto"/>
        <w:rPr>
          <w:rFonts w:ascii="Times New Roman" w:eastAsia="Times New Roman" w:hAnsi="Times New Roman" w:cs="Times New Roman"/>
          <w:b/>
          <w:sz w:val="20"/>
          <w:szCs w:val="20"/>
          <w:lang w:val="en-GB" w:eastAsia="es-ES"/>
        </w:rPr>
      </w:pPr>
      <w:r w:rsidRPr="0098574A">
        <w:rPr>
          <w:rFonts w:ascii="Times New Roman" w:eastAsia="Times New Roman" w:hAnsi="Times New Roman" w:cs="Times New Roman"/>
          <w:b/>
          <w:sz w:val="20"/>
          <w:szCs w:val="20"/>
          <w:lang w:val="en-GB" w:eastAsia="es-ES"/>
        </w:rPr>
        <w:t>S.26.04. - Solvency Capital Requirement – Health underwriting risk</w:t>
      </w:r>
    </w:p>
    <w:p w14:paraId="5AFBB368" w14:textId="77777777" w:rsidR="00864C08" w:rsidRPr="0098574A" w:rsidRDefault="00864C08" w:rsidP="00864C08">
      <w:pPr>
        <w:spacing w:after="0" w:line="240" w:lineRule="auto"/>
        <w:rPr>
          <w:rFonts w:ascii="Times New Roman" w:eastAsia="Times New Roman" w:hAnsi="Times New Roman" w:cs="Times New Roman"/>
          <w:b/>
          <w:sz w:val="20"/>
          <w:szCs w:val="20"/>
          <w:lang w:val="en-GB" w:eastAsia="es-ES"/>
        </w:rPr>
      </w:pPr>
    </w:p>
    <w:p w14:paraId="051E719B" w14:textId="10F323D5" w:rsidR="00864C08" w:rsidRPr="0098574A" w:rsidRDefault="00864C08" w:rsidP="00864C08">
      <w:pPr>
        <w:spacing w:after="0" w:line="240" w:lineRule="auto"/>
        <w:rPr>
          <w:rFonts w:ascii="Times New Roman" w:eastAsia="Times New Roman" w:hAnsi="Times New Roman" w:cs="Times New Roman"/>
          <w:b/>
          <w:sz w:val="20"/>
          <w:szCs w:val="20"/>
          <w:lang w:val="en-GB" w:eastAsia="es-ES"/>
        </w:rPr>
      </w:pPr>
      <w:r w:rsidRPr="0098574A">
        <w:rPr>
          <w:rFonts w:ascii="Times New Roman" w:eastAsia="Times New Roman" w:hAnsi="Times New Roman" w:cs="Times New Roman"/>
          <w:b/>
          <w:sz w:val="20"/>
          <w:szCs w:val="20"/>
          <w:lang w:val="en-GB" w:eastAsia="es-ES"/>
        </w:rPr>
        <w:t>General Comments:</w:t>
      </w:r>
    </w:p>
    <w:p w14:paraId="1885C746" w14:textId="77777777" w:rsidR="00864C08" w:rsidRPr="0098574A" w:rsidRDefault="00864C08" w:rsidP="00864C08">
      <w:pPr>
        <w:spacing w:after="0" w:line="240" w:lineRule="auto"/>
        <w:rPr>
          <w:rFonts w:ascii="Times New Roman" w:eastAsia="Times New Roman" w:hAnsi="Times New Roman" w:cs="Times New Roman"/>
          <w:sz w:val="20"/>
          <w:szCs w:val="20"/>
          <w:lang w:val="en-GB" w:eastAsia="es-ES"/>
        </w:rPr>
      </w:pPr>
    </w:p>
    <w:p w14:paraId="424B6E63" w14:textId="77777777" w:rsidR="00864C08" w:rsidRPr="0098574A" w:rsidRDefault="00864C08" w:rsidP="00864C08">
      <w:pPr>
        <w:spacing w:after="0" w:line="240" w:lineRule="auto"/>
        <w:jc w:val="both"/>
        <w:rPr>
          <w:rFonts w:ascii="Times New Roman" w:eastAsia="Times New Roman" w:hAnsi="Times New Roman" w:cs="Times New Roman"/>
          <w:sz w:val="20"/>
          <w:szCs w:val="20"/>
          <w:lang w:val="en-GB" w:eastAsia="es-ES"/>
        </w:rPr>
      </w:pPr>
      <w:r w:rsidRPr="0098574A">
        <w:rPr>
          <w:rFonts w:ascii="Times New Roman" w:hAnsi="Times New Roman" w:cs="Times New Roman"/>
          <w:sz w:val="20"/>
          <w:szCs w:val="20"/>
          <w:lang w:val="en-GB"/>
        </w:rPr>
        <w:t>This Annex contains additional instructions in relation to the templates included in Annex I of this Regulation. The first column of the next table identifies the items to be reported by identifying the columns and lines as showed in the template in Annex I.</w:t>
      </w:r>
    </w:p>
    <w:p w14:paraId="62D6AF8B" w14:textId="77777777" w:rsidR="00864C08" w:rsidRPr="0098574A" w:rsidRDefault="00864C08" w:rsidP="00864C08">
      <w:pPr>
        <w:spacing w:after="0" w:line="240" w:lineRule="auto"/>
        <w:jc w:val="both"/>
        <w:rPr>
          <w:rFonts w:ascii="Times New Roman" w:eastAsia="Times New Roman" w:hAnsi="Times New Roman" w:cs="Times New Roman"/>
          <w:sz w:val="20"/>
          <w:szCs w:val="20"/>
          <w:lang w:val="en-GB" w:eastAsia="es-ES"/>
        </w:rPr>
      </w:pPr>
    </w:p>
    <w:p w14:paraId="611950B2" w14:textId="29F0A21E" w:rsidR="00864C08" w:rsidRPr="0098574A" w:rsidRDefault="00864C08" w:rsidP="00864C08">
      <w:pPr>
        <w:jc w:val="both"/>
        <w:rPr>
          <w:rFonts w:ascii="Times New Roman" w:hAnsi="Times New Roman" w:cs="Times New Roman"/>
          <w:sz w:val="20"/>
          <w:szCs w:val="20"/>
          <w:lang w:val="en-GB"/>
        </w:rPr>
      </w:pPr>
      <w:r w:rsidRPr="0098574A">
        <w:rPr>
          <w:rFonts w:ascii="Times New Roman" w:hAnsi="Times New Roman" w:cs="Times New Roman"/>
          <w:sz w:val="20"/>
          <w:szCs w:val="20"/>
          <w:lang w:val="en-GB"/>
        </w:rPr>
        <w:t xml:space="preserve">This annex relates to annual submission of information for individual entities, ring fenced-funds, matching </w:t>
      </w:r>
      <w:r w:rsidR="00F272D7" w:rsidRPr="0098574A">
        <w:rPr>
          <w:rFonts w:ascii="Times New Roman" w:hAnsi="Times New Roman" w:cs="Times New Roman"/>
          <w:sz w:val="20"/>
          <w:szCs w:val="20"/>
          <w:lang w:val="en-GB"/>
        </w:rPr>
        <w:t xml:space="preserve">adjustment </w:t>
      </w:r>
      <w:r w:rsidRPr="0098574A">
        <w:rPr>
          <w:rFonts w:ascii="Times New Roman" w:hAnsi="Times New Roman" w:cs="Times New Roman"/>
          <w:sz w:val="20"/>
          <w:szCs w:val="20"/>
          <w:lang w:val="en-GB"/>
        </w:rPr>
        <w:t>portfolios and remaining part.</w:t>
      </w:r>
    </w:p>
    <w:p w14:paraId="23399768" w14:textId="11FF692D" w:rsidR="00864C08" w:rsidRPr="0098574A" w:rsidRDefault="00864C08" w:rsidP="00864C08">
      <w:pPr>
        <w:jc w:val="both"/>
        <w:rPr>
          <w:rFonts w:ascii="Times New Roman" w:hAnsi="Times New Roman" w:cs="Times New Roman"/>
          <w:sz w:val="20"/>
          <w:szCs w:val="20"/>
          <w:lang w:val="en-GB"/>
        </w:rPr>
      </w:pPr>
      <w:proofErr w:type="gramStart"/>
      <w:r w:rsidRPr="0098574A">
        <w:rPr>
          <w:rFonts w:ascii="Times New Roman" w:hAnsi="Times New Roman" w:cs="Times New Roman"/>
          <w:sz w:val="20"/>
          <w:szCs w:val="20"/>
          <w:lang w:val="en-GB"/>
        </w:rPr>
        <w:t>T</w:t>
      </w:r>
      <w:del w:id="4" w:author="Author">
        <w:r w:rsidRPr="0098574A" w:rsidDel="00D46AD8">
          <w:rPr>
            <w:rFonts w:ascii="Times New Roman" w:hAnsi="Times New Roman" w:cs="Times New Roman"/>
            <w:sz w:val="20"/>
            <w:szCs w:val="20"/>
            <w:lang w:val="en-GB"/>
          </w:rPr>
          <w:delText>h</w:delText>
        </w:r>
      </w:del>
      <w:r w:rsidRPr="0098574A">
        <w:rPr>
          <w:rFonts w:ascii="Times New Roman" w:hAnsi="Times New Roman" w:cs="Times New Roman"/>
          <w:sz w:val="20"/>
          <w:szCs w:val="20"/>
          <w:lang w:val="en-GB"/>
        </w:rPr>
        <w:t>e</w:t>
      </w:r>
      <w:ins w:id="5" w:author="Author">
        <w:r w:rsidR="00D46AD8">
          <w:rPr>
            <w:rFonts w:ascii="Times New Roman" w:hAnsi="Times New Roman" w:cs="Times New Roman"/>
            <w:sz w:val="20"/>
            <w:szCs w:val="20"/>
            <w:lang w:val="en-GB"/>
          </w:rPr>
          <w:t>mplate</w:t>
        </w:r>
      </w:ins>
      <w:r w:rsidRPr="0098574A">
        <w:rPr>
          <w:rFonts w:ascii="Times New Roman" w:hAnsi="Times New Roman" w:cs="Times New Roman"/>
          <w:sz w:val="20"/>
          <w:szCs w:val="20"/>
          <w:lang w:val="en-GB"/>
        </w:rPr>
        <w:t xml:space="preserve"> </w:t>
      </w:r>
      <w:del w:id="6" w:author="Author">
        <w:r w:rsidRPr="0098574A" w:rsidDel="00D46AD8">
          <w:rPr>
            <w:rFonts w:ascii="Times New Roman" w:hAnsi="Times New Roman" w:cs="Times New Roman"/>
            <w:sz w:val="20"/>
            <w:szCs w:val="20"/>
            <w:lang w:val="en-GB"/>
          </w:rPr>
          <w:delText xml:space="preserve">variant </w:delText>
        </w:r>
      </w:del>
      <w:r w:rsidRPr="0098574A">
        <w:rPr>
          <w:rFonts w:ascii="Times New Roman" w:hAnsi="Times New Roman" w:cs="Times New Roman"/>
          <w:sz w:val="20"/>
          <w:szCs w:val="20"/>
          <w:lang w:val="en-GB"/>
        </w:rPr>
        <w:t>S</w:t>
      </w:r>
      <w:ins w:id="7" w:author="Author">
        <w:r w:rsidR="00D46AD8">
          <w:rPr>
            <w:rFonts w:ascii="Times New Roman" w:hAnsi="Times New Roman" w:cs="Times New Roman"/>
            <w:sz w:val="20"/>
            <w:szCs w:val="20"/>
            <w:lang w:val="en-GB"/>
          </w:rPr>
          <w:t>R</w:t>
        </w:r>
      </w:ins>
      <w:r w:rsidRPr="0098574A">
        <w:rPr>
          <w:rFonts w:ascii="Times New Roman" w:hAnsi="Times New Roman" w:cs="Times New Roman"/>
          <w:sz w:val="20"/>
          <w:szCs w:val="20"/>
          <w:lang w:val="en-GB"/>
        </w:rPr>
        <w:t>.26.04.</w:t>
      </w:r>
      <w:proofErr w:type="gramEnd"/>
      <w:del w:id="8" w:author="Author">
        <w:r w:rsidRPr="0098574A" w:rsidDel="00D46AD8">
          <w:rPr>
            <w:rFonts w:ascii="Times New Roman" w:hAnsi="Times New Roman" w:cs="Times New Roman"/>
            <w:sz w:val="20"/>
            <w:szCs w:val="20"/>
            <w:lang w:val="en-GB"/>
          </w:rPr>
          <w:delText>l</w:delText>
        </w:r>
      </w:del>
      <w:ins w:id="9" w:author="Author">
        <w:r w:rsidR="00D46AD8">
          <w:rPr>
            <w:rFonts w:ascii="Times New Roman" w:hAnsi="Times New Roman" w:cs="Times New Roman"/>
            <w:sz w:val="20"/>
            <w:szCs w:val="20"/>
            <w:lang w:val="en-GB"/>
          </w:rPr>
          <w:t>01</w:t>
        </w:r>
      </w:ins>
      <w:r w:rsidRPr="0098574A">
        <w:rPr>
          <w:rFonts w:ascii="Times New Roman" w:hAnsi="Times New Roman" w:cs="Times New Roman"/>
          <w:sz w:val="20"/>
          <w:szCs w:val="20"/>
          <w:lang w:val="en-GB"/>
        </w:rPr>
        <w:t xml:space="preserve"> has to be filled in for each ring-fenced fund (RFF), each matching adjustment portfolio (MAP) and for the remaining part. However, where a RFF/MAP includes a MAP/RRF embedded, the fund should be treated as different funds. This template should be reported for all sub-funds of a material RFF/MAP as identified in the second table of S.01.03.</w:t>
      </w:r>
    </w:p>
    <w:p w14:paraId="61FA7727" w14:textId="71E09BB7" w:rsidR="00943246" w:rsidRDefault="00943246" w:rsidP="00864C08">
      <w:pPr>
        <w:jc w:val="both"/>
        <w:rPr>
          <w:ins w:id="10" w:author="Author"/>
          <w:rFonts w:ascii="Times New Roman" w:hAnsi="Times New Roman" w:cs="Times New Roman"/>
          <w:sz w:val="20"/>
          <w:szCs w:val="20"/>
          <w:lang w:val="en-GB"/>
        </w:rPr>
      </w:pPr>
      <w:r w:rsidRPr="0098574A">
        <w:rPr>
          <w:rFonts w:ascii="Times New Roman" w:hAnsi="Times New Roman" w:cs="Times New Roman"/>
          <w:sz w:val="20"/>
          <w:szCs w:val="20"/>
          <w:lang w:val="en-GB"/>
        </w:rPr>
        <w:t xml:space="preserve">All values shall be reported net of reinsurance and other risk mitigating techniques. </w:t>
      </w:r>
    </w:p>
    <w:p w14:paraId="55A52F4B" w14:textId="165262CC" w:rsidR="00D46AD8" w:rsidRPr="0098574A" w:rsidRDefault="00760D1F" w:rsidP="00864C08">
      <w:pPr>
        <w:jc w:val="both"/>
        <w:rPr>
          <w:rFonts w:ascii="Times New Roman" w:hAnsi="Times New Roman" w:cs="Times New Roman"/>
          <w:sz w:val="20"/>
          <w:szCs w:val="20"/>
          <w:lang w:val="en-GB"/>
        </w:rPr>
      </w:pPr>
      <w:proofErr w:type="gramStart"/>
      <w:ins w:id="11" w:author="Author">
        <w:r w:rsidRPr="00C962F4">
          <w:rPr>
            <w:rFonts w:ascii="Times New Roman" w:hAnsi="Times New Roman" w:cs="Times New Roman"/>
            <w:sz w:val="20"/>
            <w:szCs w:val="20"/>
            <w:lang w:val="en-GB"/>
          </w:rPr>
          <w:t>Amounts before and after shock shall be filled in with the amount of assets and liabilities sensitive to that shock.</w:t>
        </w:r>
        <w:proofErr w:type="gramEnd"/>
        <w:r w:rsidRPr="00C962F4">
          <w:rPr>
            <w:rFonts w:ascii="Times New Roman" w:hAnsi="Times New Roman" w:cs="Times New Roman"/>
            <w:sz w:val="20"/>
            <w:szCs w:val="20"/>
            <w:lang w:val="en-GB"/>
          </w:rPr>
          <w:t xml:space="preserve"> For the liabilities the assessment shall be done at the most granular level available between contract and homogeneous risk group. This means that if a contract</w:t>
        </w:r>
        <w:r w:rsidRPr="0031437B">
          <w:rPr>
            <w:rFonts w:ascii="Times New Roman" w:hAnsi="Times New Roman" w:cs="Times New Roman"/>
            <w:sz w:val="20"/>
            <w:szCs w:val="20"/>
            <w:lang w:val="en-GB"/>
            <w:rPrChange w:id="12" w:author="Author">
              <w:rPr>
                <w:rFonts w:ascii="Times New Roman" w:hAnsi="Times New Roman" w:cs="Times New Roman"/>
                <w:sz w:val="20"/>
                <w:szCs w:val="20"/>
                <w:highlight w:val="yellow"/>
                <w:lang w:val="en-GB"/>
              </w:rPr>
            </w:rPrChange>
          </w:rPr>
          <w:t>/HRG</w:t>
        </w:r>
        <w:r w:rsidRPr="00C962F4">
          <w:rPr>
            <w:rFonts w:ascii="Times New Roman" w:hAnsi="Times New Roman" w:cs="Times New Roman"/>
            <w:sz w:val="20"/>
            <w:szCs w:val="20"/>
            <w:lang w:val="en-GB"/>
          </w:rPr>
          <w:t xml:space="preserve"> is sensitive to a shock the amount of liabilities associated to that contract</w:t>
        </w:r>
        <w:r w:rsidRPr="0031437B">
          <w:rPr>
            <w:rFonts w:ascii="Times New Roman" w:hAnsi="Times New Roman" w:cs="Times New Roman"/>
            <w:sz w:val="20"/>
            <w:szCs w:val="20"/>
            <w:lang w:val="en-GB"/>
            <w:rPrChange w:id="13" w:author="Author">
              <w:rPr>
                <w:rFonts w:ascii="Times New Roman" w:hAnsi="Times New Roman" w:cs="Times New Roman"/>
                <w:sz w:val="20"/>
                <w:szCs w:val="20"/>
                <w:highlight w:val="yellow"/>
                <w:lang w:val="en-GB"/>
              </w:rPr>
            </w:rPrChange>
          </w:rPr>
          <w:t>/HRG</w:t>
        </w:r>
        <w:r w:rsidRPr="00C962F4">
          <w:rPr>
            <w:rFonts w:ascii="Times New Roman" w:hAnsi="Times New Roman" w:cs="Times New Roman"/>
            <w:sz w:val="20"/>
            <w:szCs w:val="20"/>
            <w:lang w:val="en-GB"/>
          </w:rPr>
          <w:t xml:space="preserve"> shall be reported as amount sensitive to that shock.</w:t>
        </w:r>
        <w:r>
          <w:rPr>
            <w:rFonts w:ascii="Times New Roman" w:hAnsi="Times New Roman" w:cs="Times New Roman"/>
            <w:sz w:val="20"/>
            <w:szCs w:val="20"/>
            <w:lang w:val="en-GB"/>
          </w:rPr>
          <w:t xml:space="preserve"> </w:t>
        </w:r>
        <w:r w:rsidR="00D46AD8">
          <w:rPr>
            <w:rFonts w:ascii="Times New Roman" w:hAnsi="Times New Roman" w:cs="Times New Roman"/>
            <w:sz w:val="20"/>
            <w:szCs w:val="20"/>
            <w:lang w:val="en-GB"/>
          </w:rPr>
          <w:t xml:space="preserve"> </w:t>
        </w:r>
      </w:ins>
    </w:p>
    <w:tbl>
      <w:tblPr>
        <w:tblW w:w="8647" w:type="dxa"/>
        <w:tblInd w:w="70" w:type="dxa"/>
        <w:tblCellMar>
          <w:left w:w="70" w:type="dxa"/>
          <w:right w:w="70" w:type="dxa"/>
        </w:tblCellMar>
        <w:tblLook w:val="04A0" w:firstRow="1" w:lastRow="0" w:firstColumn="1" w:lastColumn="0" w:noHBand="0" w:noVBand="1"/>
        <w:tblPrChange w:id="14" w:author="Author">
          <w:tblPr>
            <w:tblW w:w="9458" w:type="dxa"/>
            <w:tblInd w:w="70" w:type="dxa"/>
            <w:tblCellMar>
              <w:left w:w="70" w:type="dxa"/>
              <w:right w:w="70" w:type="dxa"/>
            </w:tblCellMar>
            <w:tblLook w:val="04A0" w:firstRow="1" w:lastRow="0" w:firstColumn="1" w:lastColumn="0" w:noHBand="0" w:noVBand="1"/>
          </w:tblPr>
        </w:tblPrChange>
      </w:tblPr>
      <w:tblGrid>
        <w:gridCol w:w="1630"/>
        <w:gridCol w:w="2198"/>
        <w:gridCol w:w="4819"/>
        <w:tblGridChange w:id="15">
          <w:tblGrid>
            <w:gridCol w:w="70"/>
            <w:gridCol w:w="1560"/>
            <w:gridCol w:w="70"/>
            <w:gridCol w:w="2128"/>
            <w:gridCol w:w="70"/>
            <w:gridCol w:w="263"/>
            <w:gridCol w:w="4486"/>
            <w:gridCol w:w="70"/>
            <w:gridCol w:w="741"/>
          </w:tblGrid>
        </w:tblGridChange>
      </w:tblGrid>
      <w:tr w:rsidR="00D27ADE" w:rsidRPr="0098574A" w14:paraId="652C6DB5" w14:textId="77777777" w:rsidTr="0031437B">
        <w:trPr>
          <w:trHeight w:val="468"/>
          <w:trPrChange w:id="16" w:author="Author">
            <w:trPr>
              <w:trHeight w:val="468"/>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17"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7F5B086F"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c>
          <w:tcPr>
            <w:tcW w:w="2198" w:type="dxa"/>
            <w:tcBorders>
              <w:top w:val="single" w:sz="4" w:space="0" w:color="auto"/>
              <w:left w:val="nil"/>
              <w:bottom w:val="single" w:sz="4" w:space="0" w:color="auto"/>
              <w:right w:val="single" w:sz="4" w:space="0" w:color="auto"/>
            </w:tcBorders>
            <w:shd w:val="clear" w:color="000000" w:fill="FFFFFF"/>
            <w:vAlign w:val="center"/>
            <w:tcPrChange w:id="18" w:author="Author">
              <w:tcPr>
                <w:tcW w:w="2531" w:type="dxa"/>
                <w:gridSpan w:val="4"/>
                <w:tcBorders>
                  <w:top w:val="single" w:sz="4" w:space="0" w:color="auto"/>
                  <w:left w:val="nil"/>
                  <w:bottom w:val="single" w:sz="4" w:space="0" w:color="auto"/>
                  <w:right w:val="single" w:sz="4" w:space="0" w:color="auto"/>
                </w:tcBorders>
                <w:shd w:val="clear" w:color="000000" w:fill="FFFFFF"/>
                <w:vAlign w:val="center"/>
              </w:tcPr>
            </w:tcPrChange>
          </w:tcPr>
          <w:p w14:paraId="625F7745" w14:textId="5F25139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b/>
                <w:bCs/>
                <w:sz w:val="20"/>
                <w:szCs w:val="20"/>
                <w:lang w:val="en-GB" w:eastAsia="es-ES"/>
              </w:rPr>
              <w:t>ITEM</w:t>
            </w:r>
          </w:p>
        </w:tc>
        <w:tc>
          <w:tcPr>
            <w:tcW w:w="4819" w:type="dxa"/>
            <w:tcBorders>
              <w:top w:val="single" w:sz="4" w:space="0" w:color="auto"/>
              <w:left w:val="nil"/>
              <w:bottom w:val="single" w:sz="4" w:space="0" w:color="auto"/>
              <w:right w:val="single" w:sz="4" w:space="0" w:color="auto"/>
            </w:tcBorders>
            <w:shd w:val="clear" w:color="000000" w:fill="FFFFFF"/>
            <w:vAlign w:val="center"/>
            <w:tcPrChange w:id="19" w:author="Author">
              <w:tcPr>
                <w:tcW w:w="5297" w:type="dxa"/>
                <w:gridSpan w:val="3"/>
                <w:tcBorders>
                  <w:top w:val="single" w:sz="4" w:space="0" w:color="auto"/>
                  <w:left w:val="nil"/>
                  <w:bottom w:val="single" w:sz="4" w:space="0" w:color="auto"/>
                  <w:right w:val="single" w:sz="4" w:space="0" w:color="auto"/>
                </w:tcBorders>
                <w:shd w:val="clear" w:color="000000" w:fill="FFFFFF"/>
                <w:vAlign w:val="center"/>
              </w:tcPr>
            </w:tcPrChange>
          </w:tcPr>
          <w:p w14:paraId="036F701B" w14:textId="2C6D6525"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b/>
                <w:bCs/>
                <w:sz w:val="20"/>
                <w:szCs w:val="20"/>
                <w:lang w:val="en-GB" w:eastAsia="es-ES"/>
              </w:rPr>
              <w:t>INSTRUCTIONS</w:t>
            </w:r>
          </w:p>
        </w:tc>
      </w:tr>
      <w:tr w:rsidR="00864C08" w:rsidRPr="0098574A" w14:paraId="6304B900" w14:textId="77777777" w:rsidTr="0031437B">
        <w:trPr>
          <w:trHeight w:val="720"/>
          <w:trPrChange w:id="20" w:author="Author">
            <w:trPr>
              <w:trHeight w:val="720"/>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21"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46E3F70E" w14:textId="77777777" w:rsidR="00864C08" w:rsidRPr="0098574A" w:rsidRDefault="00864C08" w:rsidP="001B5D2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Z0010</w:t>
            </w:r>
          </w:p>
          <w:p w14:paraId="464B1C3C" w14:textId="3289B81E" w:rsidR="00864C08" w:rsidRPr="0098574A" w:rsidDel="001866A4" w:rsidRDefault="00864C08">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(A001)</w:t>
            </w:r>
          </w:p>
        </w:tc>
        <w:tc>
          <w:tcPr>
            <w:tcW w:w="2198" w:type="dxa"/>
            <w:tcBorders>
              <w:top w:val="single" w:sz="4" w:space="0" w:color="auto"/>
              <w:left w:val="nil"/>
              <w:bottom w:val="single" w:sz="4" w:space="0" w:color="auto"/>
              <w:right w:val="single" w:sz="4" w:space="0" w:color="auto"/>
            </w:tcBorders>
            <w:shd w:val="clear" w:color="000000" w:fill="FFFFFF"/>
            <w:tcPrChange w:id="22" w:author="Author">
              <w:tcPr>
                <w:tcW w:w="2531" w:type="dxa"/>
                <w:gridSpan w:val="4"/>
                <w:tcBorders>
                  <w:top w:val="single" w:sz="4" w:space="0" w:color="auto"/>
                  <w:left w:val="nil"/>
                  <w:bottom w:val="single" w:sz="4" w:space="0" w:color="auto"/>
                  <w:right w:val="single" w:sz="4" w:space="0" w:color="auto"/>
                </w:tcBorders>
                <w:shd w:val="clear" w:color="000000" w:fill="FFFFFF"/>
              </w:tcPr>
            </w:tcPrChange>
          </w:tcPr>
          <w:p w14:paraId="4A870E80" w14:textId="455FD5BD" w:rsidR="00864C08" w:rsidRPr="0098574A" w:rsidRDefault="00864C08">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Article 112 </w:t>
            </w:r>
          </w:p>
        </w:tc>
        <w:tc>
          <w:tcPr>
            <w:tcW w:w="4819" w:type="dxa"/>
            <w:tcBorders>
              <w:top w:val="single" w:sz="4" w:space="0" w:color="auto"/>
              <w:left w:val="nil"/>
              <w:bottom w:val="single" w:sz="4" w:space="0" w:color="auto"/>
              <w:right w:val="single" w:sz="4" w:space="0" w:color="auto"/>
            </w:tcBorders>
            <w:shd w:val="clear" w:color="000000" w:fill="FFFFFF"/>
            <w:tcPrChange w:id="23" w:author="Author">
              <w:tcPr>
                <w:tcW w:w="5297" w:type="dxa"/>
                <w:gridSpan w:val="3"/>
                <w:tcBorders>
                  <w:top w:val="single" w:sz="4" w:space="0" w:color="auto"/>
                  <w:left w:val="nil"/>
                  <w:bottom w:val="single" w:sz="4" w:space="0" w:color="auto"/>
                  <w:right w:val="single" w:sz="4" w:space="0" w:color="auto"/>
                </w:tcBorders>
                <w:shd w:val="clear" w:color="000000" w:fill="FFFFFF"/>
              </w:tcPr>
            </w:tcPrChange>
          </w:tcPr>
          <w:p w14:paraId="0A52AF19" w14:textId="77777777" w:rsidR="00864C08" w:rsidRPr="0098574A" w:rsidRDefault="00864C08" w:rsidP="00E77EF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Identifies whether the reported figures have been requested under Article 112(7), to provide an estimate of the SCR using standard formula. One of the options in the following closed list shall be used:</w:t>
            </w:r>
          </w:p>
          <w:p w14:paraId="2114087B" w14:textId="77777777" w:rsidR="00864C08" w:rsidRPr="0098574A" w:rsidRDefault="00864C08" w:rsidP="00E77EF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1 – Article 112(7) reporting</w:t>
            </w:r>
          </w:p>
          <w:p w14:paraId="3A442323" w14:textId="0896A931" w:rsidR="00864C08" w:rsidRPr="0098574A" w:rsidRDefault="00864C08">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2 – Regular reporting</w:t>
            </w:r>
          </w:p>
        </w:tc>
      </w:tr>
      <w:tr w:rsidR="00864C08" w:rsidRPr="0098574A" w14:paraId="64B099C3" w14:textId="77777777" w:rsidTr="0031437B">
        <w:trPr>
          <w:trHeight w:val="1302"/>
          <w:trPrChange w:id="24" w:author="Author">
            <w:trPr>
              <w:trHeight w:val="1302"/>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25"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591F143E" w14:textId="77777777" w:rsidR="00864C08" w:rsidRPr="0098574A" w:rsidRDefault="00864C08" w:rsidP="0098574A">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Z0020</w:t>
            </w:r>
          </w:p>
          <w:p w14:paraId="672181AE" w14:textId="77777777" w:rsidR="00864C08" w:rsidRPr="0098574A" w:rsidRDefault="00864C08" w:rsidP="0098574A">
            <w:pPr>
              <w:spacing w:after="0" w:line="240" w:lineRule="auto"/>
              <w:rPr>
                <w:rFonts w:ascii="Times New Roman" w:eastAsia="Times New Roman" w:hAnsi="Times New Roman" w:cs="Times New Roman"/>
                <w:sz w:val="20"/>
                <w:szCs w:val="20"/>
                <w:lang w:val="en-GB" w:eastAsia="es-ES"/>
              </w:rPr>
            </w:pP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Change w:id="26" w:author="Author">
              <w:tcPr>
                <w:tcW w:w="2531" w:type="dxa"/>
                <w:gridSpan w:val="4"/>
                <w:tcBorders>
                  <w:top w:val="single" w:sz="4" w:space="0" w:color="auto"/>
                  <w:left w:val="single" w:sz="4" w:space="0" w:color="auto"/>
                  <w:bottom w:val="single" w:sz="4" w:space="0" w:color="auto"/>
                  <w:right w:val="single" w:sz="4" w:space="0" w:color="auto"/>
                </w:tcBorders>
                <w:shd w:val="clear" w:color="000000" w:fill="FFFFFF"/>
                <w:hideMark/>
              </w:tcPr>
            </w:tcPrChange>
          </w:tcPr>
          <w:p w14:paraId="0B78DC7C" w14:textId="00C390C8" w:rsidR="00864C08" w:rsidRPr="0098574A" w:rsidRDefault="00864C08" w:rsidP="0098574A">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Ring-fenced fund, matching </w:t>
            </w:r>
            <w:r w:rsidR="00F272D7" w:rsidRPr="0098574A">
              <w:rPr>
                <w:rFonts w:ascii="Times New Roman" w:eastAsia="Times New Roman" w:hAnsi="Times New Roman" w:cs="Times New Roman"/>
                <w:sz w:val="20"/>
                <w:szCs w:val="20"/>
                <w:lang w:val="en-GB" w:eastAsia="es-ES"/>
              </w:rPr>
              <w:t xml:space="preserve">adjustment </w:t>
            </w:r>
            <w:r w:rsidRPr="0098574A">
              <w:rPr>
                <w:rFonts w:ascii="Times New Roman" w:eastAsia="Times New Roman" w:hAnsi="Times New Roman" w:cs="Times New Roman"/>
                <w:sz w:val="20"/>
                <w:szCs w:val="20"/>
                <w:lang w:val="en-GB" w:eastAsia="es-ES"/>
              </w:rPr>
              <w:t>portfolio or remaining part</w:t>
            </w:r>
          </w:p>
        </w:tc>
        <w:tc>
          <w:tcPr>
            <w:tcW w:w="4819" w:type="dxa"/>
            <w:tcBorders>
              <w:top w:val="single" w:sz="4" w:space="0" w:color="auto"/>
              <w:left w:val="nil"/>
              <w:bottom w:val="single" w:sz="4" w:space="0" w:color="auto"/>
              <w:right w:val="single" w:sz="4" w:space="0" w:color="auto"/>
            </w:tcBorders>
            <w:shd w:val="clear" w:color="000000" w:fill="FFFFFF"/>
            <w:hideMark/>
            <w:tcPrChange w:id="27" w:author="Author">
              <w:tcPr>
                <w:tcW w:w="5297" w:type="dxa"/>
                <w:gridSpan w:val="3"/>
                <w:tcBorders>
                  <w:top w:val="single" w:sz="4" w:space="0" w:color="auto"/>
                  <w:left w:val="nil"/>
                  <w:bottom w:val="single" w:sz="4" w:space="0" w:color="auto"/>
                  <w:right w:val="single" w:sz="4" w:space="0" w:color="auto"/>
                </w:tcBorders>
                <w:shd w:val="clear" w:color="000000" w:fill="FFFFFF"/>
                <w:hideMark/>
              </w:tcPr>
            </w:tcPrChange>
          </w:tcPr>
          <w:p w14:paraId="5CB6353D" w14:textId="6995E833" w:rsidR="00CE1622" w:rsidRPr="0098574A" w:rsidRDefault="00864C08" w:rsidP="00CE1622">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Identifies whether the reported figures are with regard to a RFF, matching </w:t>
            </w:r>
            <w:r w:rsidR="00F272D7" w:rsidRPr="0098574A">
              <w:rPr>
                <w:rFonts w:ascii="Times New Roman" w:eastAsia="Times New Roman" w:hAnsi="Times New Roman" w:cs="Times New Roman"/>
                <w:sz w:val="20"/>
                <w:szCs w:val="20"/>
                <w:lang w:val="en-GB" w:eastAsia="es-ES"/>
              </w:rPr>
              <w:t xml:space="preserve">adjustment </w:t>
            </w:r>
            <w:r w:rsidRPr="0098574A">
              <w:rPr>
                <w:rFonts w:ascii="Times New Roman" w:eastAsia="Times New Roman" w:hAnsi="Times New Roman" w:cs="Times New Roman"/>
                <w:sz w:val="20"/>
                <w:szCs w:val="20"/>
                <w:lang w:val="en-GB" w:eastAsia="es-ES"/>
              </w:rPr>
              <w:t>portfolio or to the remaining part. One of the options in the following closed list shall be used:</w:t>
            </w:r>
            <w:r w:rsidRPr="0098574A">
              <w:rPr>
                <w:rFonts w:ascii="Times New Roman" w:eastAsia="Times New Roman" w:hAnsi="Times New Roman" w:cs="Times New Roman"/>
                <w:sz w:val="20"/>
                <w:szCs w:val="20"/>
                <w:lang w:val="en-GB" w:eastAsia="es-ES"/>
              </w:rPr>
              <w:br/>
            </w:r>
            <w:r w:rsidR="00CE1622" w:rsidRPr="0098574A">
              <w:rPr>
                <w:rFonts w:ascii="Times New Roman" w:eastAsia="Times New Roman" w:hAnsi="Times New Roman" w:cs="Times New Roman"/>
                <w:sz w:val="20"/>
                <w:szCs w:val="20"/>
                <w:lang w:val="en-GB" w:eastAsia="es-ES"/>
              </w:rPr>
              <w:t>1 – RFF/MAP</w:t>
            </w:r>
            <w:r w:rsidR="00CE1622" w:rsidRPr="0098574A" w:rsidDel="00C11F0B">
              <w:rPr>
                <w:rFonts w:ascii="Times New Roman" w:eastAsia="Times New Roman" w:hAnsi="Times New Roman" w:cs="Times New Roman"/>
                <w:sz w:val="20"/>
                <w:szCs w:val="20"/>
                <w:lang w:val="en-GB" w:eastAsia="es-ES"/>
              </w:rPr>
              <w:t xml:space="preserve"> </w:t>
            </w:r>
            <w:r w:rsidR="00CE1622" w:rsidRPr="0098574A">
              <w:rPr>
                <w:rFonts w:ascii="Times New Roman" w:eastAsia="Times New Roman" w:hAnsi="Times New Roman" w:cs="Times New Roman"/>
                <w:sz w:val="20"/>
                <w:szCs w:val="20"/>
                <w:lang w:val="en-GB" w:eastAsia="es-ES"/>
              </w:rPr>
              <w:br/>
              <w:t>2 – Remaining part</w:t>
            </w:r>
          </w:p>
          <w:p w14:paraId="75EB733B" w14:textId="4C9073C5" w:rsidR="00864C08" w:rsidRPr="0098574A" w:rsidRDefault="00864C08" w:rsidP="0098574A">
            <w:pPr>
              <w:spacing w:after="0" w:line="240" w:lineRule="auto"/>
              <w:rPr>
                <w:rFonts w:ascii="Times New Roman" w:eastAsia="Times New Roman" w:hAnsi="Times New Roman" w:cs="Times New Roman"/>
                <w:sz w:val="20"/>
                <w:szCs w:val="20"/>
                <w:lang w:val="en-GB" w:eastAsia="es-ES"/>
              </w:rPr>
            </w:pPr>
          </w:p>
        </w:tc>
      </w:tr>
      <w:tr w:rsidR="00864C08" w:rsidRPr="0098574A" w14:paraId="62B872F5" w14:textId="77777777" w:rsidTr="0031437B">
        <w:trPr>
          <w:trHeight w:val="1245"/>
          <w:trPrChange w:id="28" w:author="Author">
            <w:trPr>
              <w:trHeight w:val="1245"/>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29"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40C2D504" w14:textId="77777777" w:rsidR="00864C08" w:rsidRPr="0098574A" w:rsidRDefault="00864C08" w:rsidP="0098574A">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Z0030</w:t>
            </w:r>
          </w:p>
          <w:p w14:paraId="54614EB4" w14:textId="0D72E0E2" w:rsidR="00864C08" w:rsidRPr="0098574A" w:rsidRDefault="00864C08" w:rsidP="0098574A">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(A0)</w:t>
            </w:r>
          </w:p>
        </w:tc>
        <w:tc>
          <w:tcPr>
            <w:tcW w:w="2198" w:type="dxa"/>
            <w:tcBorders>
              <w:top w:val="single" w:sz="4" w:space="0" w:color="auto"/>
              <w:left w:val="nil"/>
              <w:bottom w:val="single" w:sz="4" w:space="0" w:color="auto"/>
              <w:right w:val="single" w:sz="4" w:space="0" w:color="auto"/>
            </w:tcBorders>
            <w:shd w:val="clear" w:color="000000" w:fill="FFFFFF"/>
            <w:hideMark/>
            <w:tcPrChange w:id="30" w:author="Author">
              <w:tcPr>
                <w:tcW w:w="2531" w:type="dxa"/>
                <w:gridSpan w:val="4"/>
                <w:tcBorders>
                  <w:top w:val="single" w:sz="4" w:space="0" w:color="auto"/>
                  <w:left w:val="nil"/>
                  <w:bottom w:val="single" w:sz="4" w:space="0" w:color="auto"/>
                  <w:right w:val="single" w:sz="4" w:space="0" w:color="auto"/>
                </w:tcBorders>
                <w:shd w:val="clear" w:color="000000" w:fill="FFFFFF"/>
                <w:hideMark/>
              </w:tcPr>
            </w:tcPrChange>
          </w:tcPr>
          <w:p w14:paraId="34152363" w14:textId="46D981DA" w:rsidR="00864C08" w:rsidRPr="0098574A" w:rsidRDefault="00864C08" w:rsidP="0098574A">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Fund/Portfolio number</w:t>
            </w:r>
          </w:p>
        </w:tc>
        <w:tc>
          <w:tcPr>
            <w:tcW w:w="4819" w:type="dxa"/>
            <w:tcBorders>
              <w:top w:val="single" w:sz="4" w:space="0" w:color="auto"/>
              <w:left w:val="nil"/>
              <w:bottom w:val="single" w:sz="4" w:space="0" w:color="auto"/>
              <w:right w:val="single" w:sz="4" w:space="0" w:color="auto"/>
            </w:tcBorders>
            <w:shd w:val="clear" w:color="000000" w:fill="FFFFFF"/>
            <w:hideMark/>
            <w:tcPrChange w:id="31" w:author="Author">
              <w:tcPr>
                <w:tcW w:w="5297" w:type="dxa"/>
                <w:gridSpan w:val="3"/>
                <w:tcBorders>
                  <w:top w:val="single" w:sz="4" w:space="0" w:color="auto"/>
                  <w:left w:val="nil"/>
                  <w:bottom w:val="single" w:sz="4" w:space="0" w:color="auto"/>
                  <w:right w:val="single" w:sz="4" w:space="0" w:color="auto"/>
                </w:tcBorders>
                <w:shd w:val="clear" w:color="000000" w:fill="FFFFFF"/>
                <w:hideMark/>
              </w:tcPr>
            </w:tcPrChange>
          </w:tcPr>
          <w:p w14:paraId="0E50BCB9" w14:textId="69EF6C16" w:rsidR="00864C08" w:rsidRPr="0098574A" w:rsidRDefault="00E42FE2" w:rsidP="00E77EFE">
            <w:pPr>
              <w:spacing w:after="0" w:line="240" w:lineRule="auto"/>
              <w:rPr>
                <w:rFonts w:ascii="Times New Roman" w:eastAsia="Times New Roman" w:hAnsi="Times New Roman" w:cs="Times New Roman"/>
                <w:sz w:val="20"/>
                <w:szCs w:val="20"/>
                <w:lang w:val="en-GB" w:eastAsia="es-ES"/>
              </w:rPr>
            </w:pPr>
            <w:ins w:id="32" w:author="Author">
              <w:r>
                <w:rPr>
                  <w:rFonts w:ascii="Times New Roman" w:eastAsia="Times New Roman" w:hAnsi="Times New Roman" w:cs="Times New Roman"/>
                  <w:sz w:val="20"/>
                  <w:szCs w:val="20"/>
                  <w:lang w:val="en-GB" w:eastAsia="es-ES"/>
                </w:rPr>
                <w:t>W</w:t>
              </w:r>
              <w:r w:rsidRPr="00AE1434">
                <w:rPr>
                  <w:rFonts w:ascii="Times New Roman" w:eastAsia="Times New Roman" w:hAnsi="Times New Roman" w:cs="Times New Roman"/>
                  <w:sz w:val="20"/>
                  <w:szCs w:val="20"/>
                  <w:lang w:val="en-GB" w:eastAsia="es-ES"/>
                </w:rPr>
                <w:t>hen item Z0020 = 1</w:t>
              </w:r>
              <w:r>
                <w:rPr>
                  <w:rFonts w:ascii="Times New Roman" w:eastAsia="Times New Roman" w:hAnsi="Times New Roman" w:cs="Times New Roman"/>
                  <w:sz w:val="20"/>
                  <w:szCs w:val="20"/>
                  <w:lang w:val="en-GB" w:eastAsia="es-ES"/>
                </w:rPr>
                <w:t xml:space="preserve">, </w:t>
              </w:r>
            </w:ins>
            <w:del w:id="33" w:author="Author">
              <w:r w:rsidR="00864C08" w:rsidRPr="0098574A" w:rsidDel="00E42FE2">
                <w:rPr>
                  <w:rFonts w:ascii="Times New Roman" w:eastAsia="Times New Roman" w:hAnsi="Times New Roman" w:cs="Times New Roman"/>
                  <w:sz w:val="20"/>
                  <w:szCs w:val="20"/>
                  <w:lang w:val="en-GB" w:eastAsia="es-ES"/>
                </w:rPr>
                <w:delText>I</w:delText>
              </w:r>
            </w:del>
            <w:ins w:id="34" w:author="Author">
              <w:r>
                <w:rPr>
                  <w:rFonts w:ascii="Times New Roman" w:eastAsia="Times New Roman" w:hAnsi="Times New Roman" w:cs="Times New Roman"/>
                  <w:sz w:val="20"/>
                  <w:szCs w:val="20"/>
                  <w:lang w:val="en-GB" w:eastAsia="es-ES"/>
                </w:rPr>
                <w:t>i</w:t>
              </w:r>
            </w:ins>
            <w:r w:rsidR="00864C08" w:rsidRPr="0098574A">
              <w:rPr>
                <w:rFonts w:ascii="Times New Roman" w:eastAsia="Times New Roman" w:hAnsi="Times New Roman" w:cs="Times New Roman"/>
                <w:sz w:val="20"/>
                <w:szCs w:val="20"/>
                <w:lang w:val="en-GB" w:eastAsia="es-ES"/>
              </w:rPr>
              <w:t xml:space="preserve">dentification number for a ring fenced fund or matching </w:t>
            </w:r>
            <w:r w:rsidR="00F272D7" w:rsidRPr="0098574A">
              <w:rPr>
                <w:rFonts w:ascii="Times New Roman" w:eastAsia="Times New Roman" w:hAnsi="Times New Roman" w:cs="Times New Roman"/>
                <w:sz w:val="20"/>
                <w:szCs w:val="20"/>
                <w:lang w:val="en-GB" w:eastAsia="es-ES"/>
              </w:rPr>
              <w:t xml:space="preserve">adjustment </w:t>
            </w:r>
            <w:r w:rsidR="00864C08" w:rsidRPr="0098574A">
              <w:rPr>
                <w:rFonts w:ascii="Times New Roman" w:eastAsia="Times New Roman" w:hAnsi="Times New Roman" w:cs="Times New Roman"/>
                <w:sz w:val="20"/>
                <w:szCs w:val="20"/>
                <w:lang w:val="en-GB" w:eastAsia="es-ES"/>
              </w:rPr>
              <w:t>portfolio. This number is attributed by the undertaking and must be consistent over time and with the fund/portfolio number reported in other templates</w:t>
            </w:r>
            <w:del w:id="35" w:author="Author">
              <w:r w:rsidR="00864C08" w:rsidRPr="0098574A" w:rsidDel="00D46AD8">
                <w:rPr>
                  <w:rFonts w:ascii="Times New Roman" w:eastAsia="Times New Roman" w:hAnsi="Times New Roman" w:cs="Times New Roman"/>
                  <w:sz w:val="20"/>
                  <w:szCs w:val="20"/>
                  <w:lang w:val="en-GB" w:eastAsia="es-ES"/>
                </w:rPr>
                <w:delText>, e.g. S.26.02, S.14.01, S.23.01</w:delText>
              </w:r>
            </w:del>
            <w:r w:rsidR="00864C08" w:rsidRPr="0098574A">
              <w:rPr>
                <w:rFonts w:ascii="Times New Roman" w:eastAsia="Times New Roman" w:hAnsi="Times New Roman" w:cs="Times New Roman"/>
                <w:sz w:val="20"/>
                <w:szCs w:val="20"/>
                <w:lang w:val="en-GB" w:eastAsia="es-ES"/>
              </w:rPr>
              <w:t xml:space="preserve">. </w:t>
            </w:r>
          </w:p>
          <w:p w14:paraId="4A64C532" w14:textId="77777777" w:rsidR="00864C08" w:rsidRPr="0098574A" w:rsidRDefault="00864C08" w:rsidP="00E77EFE">
            <w:pPr>
              <w:spacing w:after="0" w:line="240" w:lineRule="auto"/>
              <w:rPr>
                <w:rFonts w:ascii="Times New Roman" w:eastAsia="Times New Roman" w:hAnsi="Times New Roman" w:cs="Times New Roman"/>
                <w:sz w:val="20"/>
                <w:szCs w:val="20"/>
                <w:lang w:val="en-GB" w:eastAsia="es-ES"/>
              </w:rPr>
            </w:pPr>
          </w:p>
          <w:p w14:paraId="185AD8B6" w14:textId="77777777" w:rsidR="00E42FE2" w:rsidRDefault="00E42FE2" w:rsidP="00E42FE2">
            <w:pPr>
              <w:spacing w:after="0" w:line="240" w:lineRule="auto"/>
              <w:rPr>
                <w:ins w:id="36" w:author="Author"/>
                <w:rFonts w:ascii="Times New Roman" w:eastAsia="Times New Roman" w:hAnsi="Times New Roman" w:cs="Times New Roman"/>
                <w:sz w:val="20"/>
                <w:szCs w:val="20"/>
                <w:lang w:val="en-GB" w:eastAsia="es-ES"/>
              </w:rPr>
            </w:pPr>
            <w:ins w:id="37" w:author="Author">
              <w:r>
                <w:rPr>
                  <w:rFonts w:ascii="Times New Roman" w:eastAsia="Times New Roman" w:hAnsi="Times New Roman" w:cs="Times New Roman"/>
                  <w:sz w:val="20"/>
                  <w:szCs w:val="20"/>
                  <w:lang w:val="en-GB" w:eastAsia="es-ES"/>
                </w:rPr>
                <w:t>W</w:t>
              </w:r>
              <w:r w:rsidRPr="00AE1434">
                <w:rPr>
                  <w:rFonts w:ascii="Times New Roman" w:eastAsia="Times New Roman" w:hAnsi="Times New Roman" w:cs="Times New Roman"/>
                  <w:sz w:val="20"/>
                  <w:szCs w:val="20"/>
                  <w:lang w:val="en-GB" w:eastAsia="es-ES"/>
                </w:rPr>
                <w:t xml:space="preserve">hen item Z0020 = </w:t>
              </w:r>
              <w:r>
                <w:rPr>
                  <w:rFonts w:ascii="Times New Roman" w:eastAsia="Times New Roman" w:hAnsi="Times New Roman" w:cs="Times New Roman"/>
                  <w:sz w:val="20"/>
                  <w:szCs w:val="20"/>
                  <w:lang w:val="en-GB" w:eastAsia="es-ES"/>
                </w:rPr>
                <w:t>2, then report “0”</w:t>
              </w:r>
            </w:ins>
          </w:p>
          <w:p w14:paraId="112C11ED" w14:textId="5204AC82" w:rsidR="00864C08" w:rsidRPr="0098574A" w:rsidRDefault="00864C08" w:rsidP="0098574A">
            <w:pPr>
              <w:spacing w:after="0" w:line="240" w:lineRule="auto"/>
              <w:rPr>
                <w:rFonts w:ascii="Times New Roman" w:eastAsia="Times New Roman" w:hAnsi="Times New Roman" w:cs="Times New Roman"/>
                <w:sz w:val="20"/>
                <w:szCs w:val="20"/>
                <w:lang w:val="en-GB" w:eastAsia="es-ES"/>
              </w:rPr>
            </w:pPr>
            <w:del w:id="38" w:author="Author">
              <w:r w:rsidRPr="0098574A" w:rsidDel="00E42FE2">
                <w:rPr>
                  <w:rFonts w:ascii="Times New Roman" w:eastAsia="Times New Roman" w:hAnsi="Times New Roman" w:cs="Times New Roman"/>
                  <w:sz w:val="20"/>
                  <w:szCs w:val="20"/>
                  <w:lang w:val="en-GB" w:eastAsia="es-ES"/>
                </w:rPr>
                <w:delText xml:space="preserve">This item is to be completed only when item Z0020 = 1 </w:delText>
              </w:r>
            </w:del>
          </w:p>
        </w:tc>
      </w:tr>
      <w:tr w:rsidR="00D27ADE" w:rsidRPr="0098574A" w14:paraId="447AEC4D" w14:textId="77777777" w:rsidTr="0031437B">
        <w:trPr>
          <w:trHeight w:val="720"/>
          <w:trPrChange w:id="39" w:author="Author">
            <w:trPr>
              <w:trHeight w:val="720"/>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40"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3CEEA1AE" w14:textId="7D306D05"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R0010/C0010</w:t>
            </w:r>
          </w:p>
          <w:p w14:paraId="70C9E42E" w14:textId="29BD6D93" w:rsidR="002A5EEA" w:rsidRPr="0098574A" w:rsidRDefault="002A5EEA">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(A01)</w:t>
            </w:r>
          </w:p>
        </w:tc>
        <w:tc>
          <w:tcPr>
            <w:tcW w:w="2198" w:type="dxa"/>
            <w:tcBorders>
              <w:top w:val="single" w:sz="4" w:space="0" w:color="auto"/>
              <w:left w:val="nil"/>
              <w:bottom w:val="single" w:sz="4" w:space="0" w:color="auto"/>
              <w:right w:val="single" w:sz="4" w:space="0" w:color="auto"/>
            </w:tcBorders>
            <w:shd w:val="clear" w:color="000000" w:fill="FFFFFF"/>
            <w:hideMark/>
            <w:tcPrChange w:id="41" w:author="Author">
              <w:tcPr>
                <w:tcW w:w="2531" w:type="dxa"/>
                <w:gridSpan w:val="4"/>
                <w:tcBorders>
                  <w:top w:val="single" w:sz="4" w:space="0" w:color="auto"/>
                  <w:left w:val="nil"/>
                  <w:bottom w:val="single" w:sz="4" w:space="0" w:color="auto"/>
                  <w:right w:val="single" w:sz="4" w:space="0" w:color="auto"/>
                </w:tcBorders>
                <w:shd w:val="clear" w:color="000000" w:fill="FFFFFF"/>
                <w:hideMark/>
              </w:tcPr>
            </w:tcPrChange>
          </w:tcPr>
          <w:p w14:paraId="0C43B146" w14:textId="45D34CF5"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Simplifications used – health mortality </w:t>
            </w:r>
            <w:r w:rsidR="002A5EEA" w:rsidRPr="0098574A">
              <w:rPr>
                <w:rFonts w:ascii="Times New Roman" w:eastAsia="Times New Roman" w:hAnsi="Times New Roman" w:cs="Times New Roman"/>
                <w:sz w:val="20"/>
                <w:szCs w:val="20"/>
                <w:lang w:val="en-GB" w:eastAsia="es-ES"/>
              </w:rPr>
              <w:t>risk</w:t>
            </w:r>
          </w:p>
        </w:tc>
        <w:tc>
          <w:tcPr>
            <w:tcW w:w="4819" w:type="dxa"/>
            <w:tcBorders>
              <w:top w:val="single" w:sz="4" w:space="0" w:color="auto"/>
              <w:left w:val="nil"/>
              <w:bottom w:val="single" w:sz="4" w:space="0" w:color="auto"/>
              <w:right w:val="single" w:sz="4" w:space="0" w:color="auto"/>
            </w:tcBorders>
            <w:shd w:val="clear" w:color="auto" w:fill="auto"/>
            <w:hideMark/>
            <w:tcPrChange w:id="42" w:author="Author">
              <w:tcPr>
                <w:tcW w:w="5297" w:type="dxa"/>
                <w:gridSpan w:val="3"/>
                <w:tcBorders>
                  <w:top w:val="single" w:sz="4" w:space="0" w:color="auto"/>
                  <w:left w:val="nil"/>
                  <w:bottom w:val="single" w:sz="4" w:space="0" w:color="auto"/>
                  <w:right w:val="single" w:sz="4" w:space="0" w:color="auto"/>
                </w:tcBorders>
                <w:shd w:val="clear" w:color="auto" w:fill="auto"/>
                <w:hideMark/>
              </w:tcPr>
            </w:tcPrChange>
          </w:tcPr>
          <w:p w14:paraId="1BF487F3" w14:textId="58FA700D"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Identify whether an undertakings used simplifications for the calculation of health mortality risk. The following options shall be used: </w:t>
            </w:r>
          </w:p>
          <w:p w14:paraId="2661D320" w14:textId="77777777" w:rsidR="002A5EEA" w:rsidRPr="0098574A" w:rsidRDefault="002A5EEA" w:rsidP="002A5EEA">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1 – Simplifications used </w:t>
            </w:r>
          </w:p>
          <w:p w14:paraId="11ED2F78" w14:textId="77777777" w:rsidR="002A5EEA" w:rsidRPr="0098574A" w:rsidRDefault="002A5EEA" w:rsidP="002A5EEA">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2 – Simplifications not used</w:t>
            </w:r>
          </w:p>
          <w:p w14:paraId="01EB004C"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7AB31D60" w14:textId="054864B6" w:rsidR="00D27ADE" w:rsidRPr="0098574A" w:rsidRDefault="00D27ADE" w:rsidP="001B5D2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If R0010/C0010 = 1, only C0060 and C0080 should be filled in for R0100.</w:t>
            </w:r>
          </w:p>
        </w:tc>
      </w:tr>
      <w:tr w:rsidR="00D27ADE" w:rsidRPr="0098574A" w14:paraId="14B9E7FD" w14:textId="77777777" w:rsidTr="0031437B">
        <w:trPr>
          <w:trHeight w:val="720"/>
          <w:trPrChange w:id="43" w:author="Author">
            <w:trPr>
              <w:trHeight w:val="720"/>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44"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4834F7A4" w14:textId="6662731E"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R0020/C0010</w:t>
            </w:r>
          </w:p>
          <w:p w14:paraId="1FF13C62" w14:textId="1D94A2DC" w:rsidR="002A5EEA" w:rsidRPr="0098574A" w:rsidRDefault="002A5EEA">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(A02)</w:t>
            </w:r>
          </w:p>
        </w:tc>
        <w:tc>
          <w:tcPr>
            <w:tcW w:w="2198" w:type="dxa"/>
            <w:tcBorders>
              <w:top w:val="single" w:sz="4" w:space="0" w:color="auto"/>
              <w:left w:val="nil"/>
              <w:bottom w:val="single" w:sz="4" w:space="0" w:color="auto"/>
              <w:right w:val="single" w:sz="4" w:space="0" w:color="auto"/>
            </w:tcBorders>
            <w:shd w:val="clear" w:color="000000" w:fill="FFFFFF"/>
            <w:hideMark/>
            <w:tcPrChange w:id="45" w:author="Author">
              <w:tcPr>
                <w:tcW w:w="2531" w:type="dxa"/>
                <w:gridSpan w:val="4"/>
                <w:tcBorders>
                  <w:top w:val="single" w:sz="4" w:space="0" w:color="auto"/>
                  <w:left w:val="nil"/>
                  <w:bottom w:val="single" w:sz="4" w:space="0" w:color="auto"/>
                  <w:right w:val="single" w:sz="4" w:space="0" w:color="auto"/>
                </w:tcBorders>
                <w:shd w:val="clear" w:color="000000" w:fill="FFFFFF"/>
                <w:hideMark/>
              </w:tcPr>
            </w:tcPrChange>
          </w:tcPr>
          <w:p w14:paraId="04A63D8B" w14:textId="69E72B93"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Simplifications used  - health  longevity </w:t>
            </w:r>
            <w:r w:rsidR="002A5EEA" w:rsidRPr="0098574A">
              <w:rPr>
                <w:rFonts w:ascii="Times New Roman" w:eastAsia="Times New Roman" w:hAnsi="Times New Roman" w:cs="Times New Roman"/>
                <w:sz w:val="20"/>
                <w:szCs w:val="20"/>
                <w:lang w:val="en-GB" w:eastAsia="es-ES"/>
              </w:rPr>
              <w:t>risk</w:t>
            </w:r>
          </w:p>
        </w:tc>
        <w:tc>
          <w:tcPr>
            <w:tcW w:w="4819" w:type="dxa"/>
            <w:tcBorders>
              <w:top w:val="single" w:sz="4" w:space="0" w:color="auto"/>
              <w:left w:val="nil"/>
              <w:bottom w:val="single" w:sz="4" w:space="0" w:color="auto"/>
              <w:right w:val="single" w:sz="4" w:space="0" w:color="auto"/>
            </w:tcBorders>
            <w:shd w:val="clear" w:color="auto" w:fill="auto"/>
            <w:hideMark/>
            <w:tcPrChange w:id="46" w:author="Author">
              <w:tcPr>
                <w:tcW w:w="5297" w:type="dxa"/>
                <w:gridSpan w:val="3"/>
                <w:tcBorders>
                  <w:top w:val="single" w:sz="4" w:space="0" w:color="auto"/>
                  <w:left w:val="nil"/>
                  <w:bottom w:val="single" w:sz="4" w:space="0" w:color="auto"/>
                  <w:right w:val="single" w:sz="4" w:space="0" w:color="auto"/>
                </w:tcBorders>
                <w:shd w:val="clear" w:color="auto" w:fill="auto"/>
                <w:hideMark/>
              </w:tcPr>
            </w:tcPrChange>
          </w:tcPr>
          <w:p w14:paraId="7893AAF9" w14:textId="0D335BFF"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Identify whether an undertaking used simplifications for the calculation of health longevity risk. The following options shall be used:</w:t>
            </w:r>
          </w:p>
          <w:p w14:paraId="3794B418" w14:textId="77777777" w:rsidR="002A5EEA" w:rsidRPr="0098574A" w:rsidRDefault="002A5EEA" w:rsidP="002A5EEA">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1 – Simplifications used </w:t>
            </w:r>
          </w:p>
          <w:p w14:paraId="5ECDC313" w14:textId="77777777" w:rsidR="002A5EEA" w:rsidRPr="0098574A" w:rsidRDefault="002A5EEA" w:rsidP="002A5EEA">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lastRenderedPageBreak/>
              <w:t>2 – Simplifications not used</w:t>
            </w:r>
          </w:p>
          <w:p w14:paraId="1D6BB952"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7C383E45" w14:textId="38B0B970" w:rsidR="00D27ADE" w:rsidRPr="0098574A" w:rsidRDefault="00D27ADE" w:rsidP="001B5D2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If R0020/C0010 = 1, only C0060 and C0080 should be filled in for R0200.</w:t>
            </w:r>
          </w:p>
        </w:tc>
      </w:tr>
      <w:tr w:rsidR="00D27ADE" w:rsidRPr="0098574A" w14:paraId="43A79B92" w14:textId="77777777" w:rsidTr="0031437B">
        <w:trPr>
          <w:trHeight w:val="690"/>
          <w:trPrChange w:id="47" w:author="Author">
            <w:trPr>
              <w:trHeight w:val="690"/>
            </w:trPr>
          </w:trPrChange>
        </w:trPr>
        <w:tc>
          <w:tcPr>
            <w:tcW w:w="1630" w:type="dxa"/>
            <w:tcBorders>
              <w:top w:val="single" w:sz="4" w:space="0" w:color="auto"/>
              <w:left w:val="single" w:sz="4" w:space="0" w:color="auto"/>
              <w:bottom w:val="single" w:sz="4" w:space="0" w:color="auto"/>
              <w:right w:val="single" w:sz="4" w:space="0" w:color="auto"/>
            </w:tcBorders>
            <w:shd w:val="clear" w:color="auto" w:fill="auto"/>
            <w:tcPrChange w:id="48" w:author="Author">
              <w:tcPr>
                <w:tcW w:w="1630" w:type="dxa"/>
                <w:gridSpan w:val="2"/>
                <w:tcBorders>
                  <w:top w:val="single" w:sz="4" w:space="0" w:color="auto"/>
                  <w:left w:val="single" w:sz="4" w:space="0" w:color="auto"/>
                  <w:bottom w:val="single" w:sz="4" w:space="0" w:color="auto"/>
                  <w:right w:val="single" w:sz="4" w:space="0" w:color="auto"/>
                </w:tcBorders>
                <w:shd w:val="clear" w:color="auto" w:fill="auto"/>
              </w:tcPr>
            </w:tcPrChange>
          </w:tcPr>
          <w:p w14:paraId="37D0FC24" w14:textId="53DDD4C2"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lastRenderedPageBreak/>
              <w:t>R0030/C0010</w:t>
            </w:r>
          </w:p>
          <w:p w14:paraId="42B916BA" w14:textId="47FE0158" w:rsidR="002A5EEA" w:rsidRPr="0098574A" w:rsidRDefault="002A5EEA">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(A03)</w:t>
            </w:r>
          </w:p>
        </w:tc>
        <w:tc>
          <w:tcPr>
            <w:tcW w:w="2198" w:type="dxa"/>
            <w:tcBorders>
              <w:top w:val="single" w:sz="4" w:space="0" w:color="auto"/>
              <w:left w:val="nil"/>
              <w:bottom w:val="single" w:sz="4" w:space="0" w:color="auto"/>
              <w:right w:val="single" w:sz="4" w:space="0" w:color="auto"/>
            </w:tcBorders>
            <w:shd w:val="clear" w:color="auto" w:fill="auto"/>
            <w:hideMark/>
            <w:tcPrChange w:id="49" w:author="Author">
              <w:tcPr>
                <w:tcW w:w="2531" w:type="dxa"/>
                <w:gridSpan w:val="4"/>
                <w:tcBorders>
                  <w:top w:val="single" w:sz="4" w:space="0" w:color="auto"/>
                  <w:left w:val="nil"/>
                  <w:bottom w:val="single" w:sz="4" w:space="0" w:color="auto"/>
                  <w:right w:val="single" w:sz="4" w:space="0" w:color="auto"/>
                </w:tcBorders>
                <w:shd w:val="clear" w:color="auto" w:fill="auto"/>
                <w:hideMark/>
              </w:tcPr>
            </w:tcPrChange>
          </w:tcPr>
          <w:p w14:paraId="51A9A533" w14:textId="00583F14"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Simplifications used: health disability- morbidity risk – Medical expenses </w:t>
            </w:r>
          </w:p>
        </w:tc>
        <w:tc>
          <w:tcPr>
            <w:tcW w:w="4819" w:type="dxa"/>
            <w:tcBorders>
              <w:top w:val="single" w:sz="4" w:space="0" w:color="auto"/>
              <w:left w:val="nil"/>
              <w:bottom w:val="single" w:sz="4" w:space="0" w:color="auto"/>
              <w:right w:val="single" w:sz="4" w:space="0" w:color="auto"/>
            </w:tcBorders>
            <w:shd w:val="clear" w:color="auto" w:fill="auto"/>
            <w:hideMark/>
            <w:tcPrChange w:id="50" w:author="Author">
              <w:tcPr>
                <w:tcW w:w="5297" w:type="dxa"/>
                <w:gridSpan w:val="3"/>
                <w:tcBorders>
                  <w:top w:val="single" w:sz="4" w:space="0" w:color="auto"/>
                  <w:left w:val="nil"/>
                  <w:bottom w:val="single" w:sz="4" w:space="0" w:color="auto"/>
                  <w:right w:val="single" w:sz="4" w:space="0" w:color="auto"/>
                </w:tcBorders>
                <w:shd w:val="clear" w:color="auto" w:fill="auto"/>
                <w:hideMark/>
              </w:tcPr>
            </w:tcPrChange>
          </w:tcPr>
          <w:p w14:paraId="7433883D" w14:textId="336B5F2C" w:rsidR="00D27ADE" w:rsidRPr="00C962F4" w:rsidRDefault="00D27ADE">
            <w:pPr>
              <w:spacing w:after="0" w:line="240" w:lineRule="auto"/>
              <w:rPr>
                <w:rFonts w:ascii="Times New Roman" w:eastAsia="Times New Roman" w:hAnsi="Times New Roman" w:cs="Times New Roman"/>
                <w:sz w:val="20"/>
                <w:szCs w:val="20"/>
                <w:lang w:val="en-GB" w:eastAsia="es-ES"/>
              </w:rPr>
            </w:pPr>
            <w:r w:rsidRPr="00C962F4">
              <w:rPr>
                <w:rFonts w:ascii="Times New Roman" w:eastAsia="Times New Roman" w:hAnsi="Times New Roman" w:cs="Times New Roman"/>
                <w:sz w:val="20"/>
                <w:szCs w:val="20"/>
                <w:lang w:val="en-GB" w:eastAsia="es-ES"/>
              </w:rPr>
              <w:t xml:space="preserve">Identify whether an undertaking used simplifications for the calculation of health disability morbidity risk – Medical expenses. The following options shall be used: </w:t>
            </w:r>
          </w:p>
          <w:p w14:paraId="67D2A7B7" w14:textId="77777777" w:rsidR="002A5EEA" w:rsidRPr="00C962F4" w:rsidRDefault="002A5EEA" w:rsidP="002A5EEA">
            <w:pPr>
              <w:spacing w:after="0" w:line="240" w:lineRule="auto"/>
              <w:rPr>
                <w:rFonts w:ascii="Times New Roman" w:eastAsia="Times New Roman" w:hAnsi="Times New Roman" w:cs="Times New Roman"/>
                <w:sz w:val="20"/>
                <w:szCs w:val="20"/>
                <w:lang w:val="en-GB" w:eastAsia="es-ES"/>
              </w:rPr>
            </w:pPr>
            <w:r w:rsidRPr="00C962F4">
              <w:rPr>
                <w:rFonts w:ascii="Times New Roman" w:eastAsia="Times New Roman" w:hAnsi="Times New Roman" w:cs="Times New Roman"/>
                <w:sz w:val="20"/>
                <w:szCs w:val="20"/>
                <w:lang w:val="en-GB" w:eastAsia="es-ES"/>
              </w:rPr>
              <w:t xml:space="preserve">1 – Simplifications used </w:t>
            </w:r>
          </w:p>
          <w:p w14:paraId="1779040E" w14:textId="77777777" w:rsidR="002A5EEA" w:rsidRPr="00C962F4" w:rsidRDefault="002A5EEA" w:rsidP="002A5EEA">
            <w:pPr>
              <w:spacing w:after="0" w:line="240" w:lineRule="auto"/>
              <w:rPr>
                <w:rFonts w:ascii="Times New Roman" w:eastAsia="Times New Roman" w:hAnsi="Times New Roman" w:cs="Times New Roman"/>
                <w:sz w:val="20"/>
                <w:szCs w:val="20"/>
                <w:lang w:val="en-GB" w:eastAsia="es-ES"/>
              </w:rPr>
            </w:pPr>
            <w:r w:rsidRPr="00C962F4">
              <w:rPr>
                <w:rFonts w:ascii="Times New Roman" w:eastAsia="Times New Roman" w:hAnsi="Times New Roman" w:cs="Times New Roman"/>
                <w:sz w:val="20"/>
                <w:szCs w:val="20"/>
                <w:lang w:val="en-GB" w:eastAsia="es-ES"/>
              </w:rPr>
              <w:t>2 – Simplifications not used</w:t>
            </w:r>
          </w:p>
          <w:p w14:paraId="5B4A5E9B" w14:textId="77777777" w:rsidR="00D27ADE" w:rsidRPr="00C962F4" w:rsidRDefault="00D27ADE" w:rsidP="0098574A">
            <w:pPr>
              <w:spacing w:after="0" w:line="240" w:lineRule="auto"/>
              <w:ind w:left="239"/>
              <w:rPr>
                <w:rFonts w:ascii="Times New Roman" w:eastAsia="Times New Roman" w:hAnsi="Times New Roman" w:cs="Times New Roman"/>
                <w:sz w:val="20"/>
                <w:szCs w:val="20"/>
                <w:lang w:val="en-GB" w:eastAsia="es-ES"/>
              </w:rPr>
            </w:pPr>
          </w:p>
          <w:p w14:paraId="7BE2B786" w14:textId="62AC9B66" w:rsidR="00D27ADE" w:rsidRPr="00C962F4" w:rsidRDefault="00D27ADE" w:rsidP="0075594C">
            <w:pPr>
              <w:spacing w:after="0" w:line="240" w:lineRule="auto"/>
              <w:rPr>
                <w:rFonts w:ascii="Times New Roman" w:eastAsia="Times New Roman" w:hAnsi="Times New Roman" w:cs="Times New Roman"/>
                <w:sz w:val="20"/>
                <w:szCs w:val="20"/>
                <w:lang w:val="en-GB" w:eastAsia="es-ES"/>
              </w:rPr>
            </w:pPr>
            <w:r w:rsidRPr="00C962F4">
              <w:rPr>
                <w:rFonts w:ascii="Times New Roman" w:eastAsia="Times New Roman" w:hAnsi="Times New Roman" w:cs="Times New Roman"/>
                <w:sz w:val="20"/>
                <w:szCs w:val="20"/>
                <w:lang w:val="en-GB" w:eastAsia="es-ES"/>
              </w:rPr>
              <w:t>If R0030/C0010 = 1, only C0060</w:t>
            </w:r>
            <w:ins w:id="51" w:author="Author">
              <w:r w:rsidR="0075594C" w:rsidRPr="00C962F4">
                <w:rPr>
                  <w:rFonts w:ascii="Times New Roman" w:eastAsia="Times New Roman" w:hAnsi="Times New Roman" w:cs="Times New Roman"/>
                  <w:sz w:val="20"/>
                  <w:szCs w:val="20"/>
                  <w:lang w:val="en-GB" w:eastAsia="es-ES"/>
                </w:rPr>
                <w:t>/R0310</w:t>
              </w:r>
            </w:ins>
            <w:r w:rsidRPr="00C962F4">
              <w:rPr>
                <w:rFonts w:ascii="Times New Roman" w:eastAsia="Times New Roman" w:hAnsi="Times New Roman" w:cs="Times New Roman"/>
                <w:sz w:val="20"/>
                <w:szCs w:val="20"/>
                <w:lang w:val="en-GB" w:eastAsia="es-ES"/>
              </w:rPr>
              <w:t xml:space="preserve"> and C0080</w:t>
            </w:r>
            <w:ins w:id="52" w:author="Author">
              <w:r w:rsidR="0075594C" w:rsidRPr="00C962F4">
                <w:rPr>
                  <w:rFonts w:ascii="Times New Roman" w:eastAsia="Times New Roman" w:hAnsi="Times New Roman" w:cs="Times New Roman"/>
                  <w:sz w:val="20"/>
                  <w:szCs w:val="20"/>
                  <w:lang w:val="en-GB" w:eastAsia="es-ES"/>
                </w:rPr>
                <w:t>/R0310</w:t>
              </w:r>
            </w:ins>
            <w:r w:rsidRPr="00C962F4">
              <w:rPr>
                <w:rFonts w:ascii="Times New Roman" w:eastAsia="Times New Roman" w:hAnsi="Times New Roman" w:cs="Times New Roman"/>
                <w:sz w:val="20"/>
                <w:szCs w:val="20"/>
                <w:lang w:val="en-GB" w:eastAsia="es-ES"/>
              </w:rPr>
              <w:t xml:space="preserve"> should be filled in</w:t>
            </w:r>
            <w:del w:id="53" w:author="Author">
              <w:r w:rsidRPr="00C962F4" w:rsidDel="0075594C">
                <w:rPr>
                  <w:rFonts w:ascii="Times New Roman" w:eastAsia="Times New Roman" w:hAnsi="Times New Roman" w:cs="Times New Roman"/>
                  <w:sz w:val="20"/>
                  <w:szCs w:val="20"/>
                  <w:lang w:val="en-GB" w:eastAsia="es-ES"/>
                </w:rPr>
                <w:delText xml:space="preserve"> for R0310</w:delText>
              </w:r>
            </w:del>
            <w:r w:rsidRPr="00C962F4">
              <w:rPr>
                <w:rFonts w:ascii="Times New Roman" w:eastAsia="Times New Roman" w:hAnsi="Times New Roman" w:cs="Times New Roman"/>
                <w:sz w:val="20"/>
                <w:szCs w:val="20"/>
                <w:lang w:val="en-GB" w:eastAsia="es-ES"/>
              </w:rPr>
              <w:t>.</w:t>
            </w:r>
            <w:ins w:id="54" w:author="Author">
              <w:r w:rsidR="0075594C" w:rsidRPr="00C962F4">
                <w:rPr>
                  <w:rFonts w:ascii="Times New Roman" w:eastAsia="Times New Roman" w:hAnsi="Times New Roman" w:cs="Times New Roman"/>
                  <w:sz w:val="20"/>
                  <w:szCs w:val="20"/>
                  <w:lang w:val="en-GB" w:eastAsia="es-ES"/>
                </w:rPr>
                <w:t xml:space="preserve"> R0320 and R0330 should not be filled in. </w:t>
              </w:r>
            </w:ins>
          </w:p>
        </w:tc>
      </w:tr>
      <w:tr w:rsidR="00D27ADE" w:rsidRPr="0098574A" w14:paraId="698B5D49" w14:textId="77777777" w:rsidTr="0031437B">
        <w:trPr>
          <w:trHeight w:val="765"/>
          <w:trPrChange w:id="55" w:author="Author">
            <w:trPr>
              <w:trHeight w:val="765"/>
            </w:trPr>
          </w:trPrChange>
        </w:trPr>
        <w:tc>
          <w:tcPr>
            <w:tcW w:w="1630" w:type="dxa"/>
            <w:tcBorders>
              <w:top w:val="single" w:sz="4" w:space="0" w:color="auto"/>
              <w:left w:val="single" w:sz="4" w:space="0" w:color="auto"/>
              <w:bottom w:val="single" w:sz="4" w:space="0" w:color="auto"/>
              <w:right w:val="single" w:sz="4" w:space="0" w:color="auto"/>
            </w:tcBorders>
            <w:shd w:val="clear" w:color="auto" w:fill="auto"/>
            <w:tcPrChange w:id="56" w:author="Author">
              <w:tcPr>
                <w:tcW w:w="1630" w:type="dxa"/>
                <w:gridSpan w:val="2"/>
                <w:tcBorders>
                  <w:top w:val="single" w:sz="4" w:space="0" w:color="auto"/>
                  <w:left w:val="single" w:sz="4" w:space="0" w:color="auto"/>
                  <w:bottom w:val="single" w:sz="4" w:space="0" w:color="auto"/>
                  <w:right w:val="single" w:sz="4" w:space="0" w:color="auto"/>
                </w:tcBorders>
                <w:shd w:val="clear" w:color="auto" w:fill="auto"/>
              </w:tcPr>
            </w:tcPrChange>
          </w:tcPr>
          <w:p w14:paraId="0F64E67C" w14:textId="6894C6A3" w:rsidR="00D27ADE" w:rsidRPr="0098574A" w:rsidDel="001866A4"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R0040/C0010</w:t>
            </w:r>
          </w:p>
        </w:tc>
        <w:tc>
          <w:tcPr>
            <w:tcW w:w="2198" w:type="dxa"/>
            <w:tcBorders>
              <w:top w:val="single" w:sz="4" w:space="0" w:color="auto"/>
              <w:left w:val="nil"/>
              <w:bottom w:val="single" w:sz="4" w:space="0" w:color="auto"/>
              <w:right w:val="single" w:sz="4" w:space="0" w:color="auto"/>
            </w:tcBorders>
            <w:shd w:val="clear" w:color="auto" w:fill="auto"/>
            <w:tcPrChange w:id="57" w:author="Author">
              <w:tcPr>
                <w:tcW w:w="2531" w:type="dxa"/>
                <w:gridSpan w:val="4"/>
                <w:tcBorders>
                  <w:top w:val="single" w:sz="4" w:space="0" w:color="auto"/>
                  <w:left w:val="nil"/>
                  <w:bottom w:val="single" w:sz="4" w:space="0" w:color="auto"/>
                  <w:right w:val="single" w:sz="4" w:space="0" w:color="auto"/>
                </w:tcBorders>
                <w:shd w:val="clear" w:color="auto" w:fill="auto"/>
              </w:tcPr>
            </w:tcPrChange>
          </w:tcPr>
          <w:p w14:paraId="2CEAD5B3" w14:textId="460A4EA8"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Simplifications used: health disability- morbidity risk – Income protection</w:t>
            </w:r>
          </w:p>
        </w:tc>
        <w:tc>
          <w:tcPr>
            <w:tcW w:w="4819" w:type="dxa"/>
            <w:tcBorders>
              <w:top w:val="single" w:sz="4" w:space="0" w:color="auto"/>
              <w:left w:val="nil"/>
              <w:bottom w:val="single" w:sz="4" w:space="0" w:color="auto"/>
              <w:right w:val="single" w:sz="4" w:space="0" w:color="auto"/>
            </w:tcBorders>
            <w:shd w:val="clear" w:color="auto" w:fill="auto"/>
            <w:tcPrChange w:id="58" w:author="Author">
              <w:tcPr>
                <w:tcW w:w="5297" w:type="dxa"/>
                <w:gridSpan w:val="3"/>
                <w:tcBorders>
                  <w:top w:val="single" w:sz="4" w:space="0" w:color="auto"/>
                  <w:left w:val="nil"/>
                  <w:bottom w:val="single" w:sz="4" w:space="0" w:color="auto"/>
                  <w:right w:val="single" w:sz="4" w:space="0" w:color="auto"/>
                </w:tcBorders>
                <w:shd w:val="clear" w:color="auto" w:fill="auto"/>
              </w:tcPr>
            </w:tcPrChange>
          </w:tcPr>
          <w:p w14:paraId="555AB715" w14:textId="234646E6" w:rsidR="00D27ADE" w:rsidRPr="00C962F4" w:rsidRDefault="00D27ADE">
            <w:pPr>
              <w:spacing w:after="0" w:line="240" w:lineRule="auto"/>
              <w:rPr>
                <w:rFonts w:ascii="Times New Roman" w:eastAsia="Times New Roman" w:hAnsi="Times New Roman" w:cs="Times New Roman"/>
                <w:sz w:val="20"/>
                <w:szCs w:val="20"/>
                <w:lang w:val="en-GB" w:eastAsia="es-ES"/>
              </w:rPr>
            </w:pPr>
            <w:r w:rsidRPr="00C962F4">
              <w:rPr>
                <w:rFonts w:ascii="Times New Roman" w:eastAsia="Times New Roman" w:hAnsi="Times New Roman" w:cs="Times New Roman"/>
                <w:sz w:val="20"/>
                <w:szCs w:val="20"/>
                <w:lang w:val="en-GB" w:eastAsia="es-ES"/>
              </w:rPr>
              <w:t xml:space="preserve">Identify whether an undertaking used simplifications for the calculation of health disability morbidity risk – Income protection. The following options shall be used: </w:t>
            </w:r>
          </w:p>
          <w:p w14:paraId="7524EC87" w14:textId="77777777" w:rsidR="002A5EEA" w:rsidRPr="00C962F4" w:rsidRDefault="002A5EEA" w:rsidP="002A5EEA">
            <w:pPr>
              <w:spacing w:after="0" w:line="240" w:lineRule="auto"/>
              <w:rPr>
                <w:rFonts w:ascii="Times New Roman" w:eastAsia="Times New Roman" w:hAnsi="Times New Roman" w:cs="Times New Roman"/>
                <w:sz w:val="20"/>
                <w:szCs w:val="20"/>
                <w:lang w:val="en-GB" w:eastAsia="es-ES"/>
              </w:rPr>
            </w:pPr>
            <w:r w:rsidRPr="00C962F4">
              <w:rPr>
                <w:rFonts w:ascii="Times New Roman" w:eastAsia="Times New Roman" w:hAnsi="Times New Roman" w:cs="Times New Roman"/>
                <w:sz w:val="20"/>
                <w:szCs w:val="20"/>
                <w:lang w:val="en-GB" w:eastAsia="es-ES"/>
              </w:rPr>
              <w:t xml:space="preserve">1 – Simplifications used </w:t>
            </w:r>
          </w:p>
          <w:p w14:paraId="2492DFDF" w14:textId="77777777" w:rsidR="002A5EEA" w:rsidRPr="00C962F4" w:rsidRDefault="002A5EEA" w:rsidP="002A5EEA">
            <w:pPr>
              <w:spacing w:after="0" w:line="240" w:lineRule="auto"/>
              <w:rPr>
                <w:rFonts w:ascii="Times New Roman" w:eastAsia="Times New Roman" w:hAnsi="Times New Roman" w:cs="Times New Roman"/>
                <w:sz w:val="20"/>
                <w:szCs w:val="20"/>
                <w:lang w:val="en-GB" w:eastAsia="es-ES"/>
              </w:rPr>
            </w:pPr>
            <w:r w:rsidRPr="00C962F4">
              <w:rPr>
                <w:rFonts w:ascii="Times New Roman" w:eastAsia="Times New Roman" w:hAnsi="Times New Roman" w:cs="Times New Roman"/>
                <w:sz w:val="20"/>
                <w:szCs w:val="20"/>
                <w:lang w:val="en-GB" w:eastAsia="es-ES"/>
              </w:rPr>
              <w:t>2 – Simplifications not used</w:t>
            </w:r>
          </w:p>
          <w:p w14:paraId="62AB8AB5" w14:textId="77777777" w:rsidR="00D27ADE" w:rsidRPr="00C962F4" w:rsidRDefault="00D27ADE" w:rsidP="0098574A">
            <w:pPr>
              <w:spacing w:after="0" w:line="240" w:lineRule="auto"/>
              <w:ind w:left="239"/>
              <w:rPr>
                <w:rFonts w:ascii="Times New Roman" w:eastAsia="Times New Roman" w:hAnsi="Times New Roman" w:cs="Times New Roman"/>
                <w:sz w:val="20"/>
                <w:szCs w:val="20"/>
                <w:lang w:val="en-GB" w:eastAsia="es-ES"/>
              </w:rPr>
            </w:pPr>
          </w:p>
          <w:p w14:paraId="481505C6" w14:textId="07D503AF" w:rsidR="00D27ADE" w:rsidRPr="00C962F4" w:rsidRDefault="00D27ADE" w:rsidP="001B5D29">
            <w:pPr>
              <w:spacing w:after="0" w:line="240" w:lineRule="auto"/>
              <w:rPr>
                <w:rFonts w:ascii="Times New Roman" w:eastAsia="Times New Roman" w:hAnsi="Times New Roman" w:cs="Times New Roman"/>
                <w:sz w:val="20"/>
                <w:szCs w:val="20"/>
                <w:lang w:val="en-GB" w:eastAsia="es-ES"/>
              </w:rPr>
            </w:pPr>
            <w:r w:rsidRPr="00C962F4">
              <w:rPr>
                <w:rFonts w:ascii="Times New Roman" w:eastAsia="Times New Roman" w:hAnsi="Times New Roman" w:cs="Times New Roman"/>
                <w:sz w:val="20"/>
                <w:szCs w:val="20"/>
                <w:lang w:val="en-GB" w:eastAsia="es-ES"/>
              </w:rPr>
              <w:t>If R0040/C0010 = 1, only C0060 and C0080 should be filled in for R03</w:t>
            </w:r>
            <w:ins w:id="59" w:author="Author">
              <w:r w:rsidR="001B15EA" w:rsidRPr="00C962F4">
                <w:rPr>
                  <w:rFonts w:ascii="Times New Roman" w:eastAsia="Times New Roman" w:hAnsi="Times New Roman" w:cs="Times New Roman"/>
                  <w:sz w:val="20"/>
                  <w:szCs w:val="20"/>
                  <w:lang w:val="en-GB" w:eastAsia="es-ES"/>
                </w:rPr>
                <w:t>4</w:t>
              </w:r>
            </w:ins>
            <w:del w:id="60" w:author="Author">
              <w:r w:rsidRPr="00C962F4" w:rsidDel="001B15EA">
                <w:rPr>
                  <w:rFonts w:ascii="Times New Roman" w:eastAsia="Times New Roman" w:hAnsi="Times New Roman" w:cs="Times New Roman"/>
                  <w:sz w:val="20"/>
                  <w:szCs w:val="20"/>
                  <w:lang w:val="en-GB" w:eastAsia="es-ES"/>
                </w:rPr>
                <w:delText>2</w:delText>
              </w:r>
            </w:del>
            <w:r w:rsidRPr="00C962F4">
              <w:rPr>
                <w:rFonts w:ascii="Times New Roman" w:eastAsia="Times New Roman" w:hAnsi="Times New Roman" w:cs="Times New Roman"/>
                <w:sz w:val="20"/>
                <w:szCs w:val="20"/>
                <w:lang w:val="en-GB" w:eastAsia="es-ES"/>
              </w:rPr>
              <w:t>0.</w:t>
            </w:r>
          </w:p>
        </w:tc>
      </w:tr>
      <w:tr w:rsidR="00D27ADE" w:rsidRPr="0098574A" w14:paraId="515710D5" w14:textId="77777777" w:rsidTr="0031437B">
        <w:trPr>
          <w:trHeight w:val="765"/>
          <w:trPrChange w:id="61" w:author="Author">
            <w:trPr>
              <w:trHeight w:val="765"/>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62"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244FDE6B" w14:textId="68EE6F45"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R0050/C0010</w:t>
            </w:r>
          </w:p>
          <w:p w14:paraId="30E8E48A" w14:textId="27147EAC" w:rsidR="002A5EEA" w:rsidRPr="0098574A" w:rsidRDefault="002A5EEA">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(A04)</w:t>
            </w:r>
          </w:p>
        </w:tc>
        <w:tc>
          <w:tcPr>
            <w:tcW w:w="2198" w:type="dxa"/>
            <w:tcBorders>
              <w:top w:val="single" w:sz="4" w:space="0" w:color="auto"/>
              <w:left w:val="nil"/>
              <w:bottom w:val="single" w:sz="4" w:space="0" w:color="auto"/>
              <w:right w:val="single" w:sz="4" w:space="0" w:color="auto"/>
            </w:tcBorders>
            <w:shd w:val="clear" w:color="000000" w:fill="FFFFFF"/>
            <w:hideMark/>
            <w:tcPrChange w:id="63" w:author="Author">
              <w:tcPr>
                <w:tcW w:w="2531" w:type="dxa"/>
                <w:gridSpan w:val="4"/>
                <w:tcBorders>
                  <w:top w:val="single" w:sz="4" w:space="0" w:color="auto"/>
                  <w:left w:val="nil"/>
                  <w:bottom w:val="single" w:sz="4" w:space="0" w:color="auto"/>
                  <w:right w:val="single" w:sz="4" w:space="0" w:color="auto"/>
                </w:tcBorders>
                <w:shd w:val="clear" w:color="000000" w:fill="FFFFFF"/>
                <w:hideMark/>
              </w:tcPr>
            </w:tcPrChange>
          </w:tcPr>
          <w:p w14:paraId="719441F8" w14:textId="2103A006"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Simplifications used: SLT lapse risk </w:t>
            </w:r>
          </w:p>
        </w:tc>
        <w:tc>
          <w:tcPr>
            <w:tcW w:w="4819" w:type="dxa"/>
            <w:tcBorders>
              <w:top w:val="single" w:sz="4" w:space="0" w:color="auto"/>
              <w:left w:val="nil"/>
              <w:bottom w:val="single" w:sz="4" w:space="0" w:color="auto"/>
              <w:right w:val="single" w:sz="4" w:space="0" w:color="auto"/>
            </w:tcBorders>
            <w:shd w:val="clear" w:color="000000" w:fill="FFFFFF"/>
            <w:hideMark/>
            <w:tcPrChange w:id="64" w:author="Author">
              <w:tcPr>
                <w:tcW w:w="5297" w:type="dxa"/>
                <w:gridSpan w:val="3"/>
                <w:tcBorders>
                  <w:top w:val="single" w:sz="4" w:space="0" w:color="auto"/>
                  <w:left w:val="nil"/>
                  <w:bottom w:val="single" w:sz="4" w:space="0" w:color="auto"/>
                  <w:right w:val="single" w:sz="4" w:space="0" w:color="auto"/>
                </w:tcBorders>
                <w:shd w:val="clear" w:color="000000" w:fill="FFFFFF"/>
                <w:hideMark/>
              </w:tcPr>
            </w:tcPrChange>
          </w:tcPr>
          <w:p w14:paraId="5FB3BE01" w14:textId="6E2F6368"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Identify whether an undertaking used simplifications for the calculation of SLT lapse risk. The following options shall be used: </w:t>
            </w:r>
          </w:p>
          <w:p w14:paraId="7CCE6AE3" w14:textId="77777777" w:rsidR="002A5EEA" w:rsidRPr="0098574A" w:rsidRDefault="002A5EEA" w:rsidP="002A5EEA">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1 – Simplifications used </w:t>
            </w:r>
          </w:p>
          <w:p w14:paraId="15E77031" w14:textId="77777777" w:rsidR="002A5EEA" w:rsidRPr="0098574A" w:rsidRDefault="002A5EEA" w:rsidP="002A5EEA">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2 – Simplifications not used</w:t>
            </w:r>
          </w:p>
          <w:p w14:paraId="28473B10"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5AAC118E" w14:textId="59F08DA3" w:rsidR="00D27ADE" w:rsidRPr="0098574A" w:rsidRDefault="00D27ADE" w:rsidP="001B5D2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If R0050/C0010 = 1, only C0060 and C0080 should be filled in for R0400 </w:t>
            </w:r>
            <w:r w:rsidR="002A5EEA" w:rsidRPr="0098574A">
              <w:rPr>
                <w:rFonts w:ascii="Times New Roman" w:eastAsia="Times New Roman" w:hAnsi="Times New Roman" w:cs="Times New Roman"/>
                <w:sz w:val="20"/>
                <w:szCs w:val="20"/>
                <w:lang w:val="en-GB" w:eastAsia="es-ES"/>
              </w:rPr>
              <w:t>to</w:t>
            </w:r>
            <w:r w:rsidRPr="0098574A">
              <w:rPr>
                <w:rFonts w:ascii="Times New Roman" w:eastAsia="Times New Roman" w:hAnsi="Times New Roman" w:cs="Times New Roman"/>
                <w:sz w:val="20"/>
                <w:szCs w:val="20"/>
                <w:lang w:val="en-GB" w:eastAsia="es-ES"/>
              </w:rPr>
              <w:t xml:space="preserve"> R0420.</w:t>
            </w:r>
          </w:p>
          <w:p w14:paraId="77BAB8F9" w14:textId="2B157485"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R0430 should be fully completed in any case</w:t>
            </w:r>
          </w:p>
        </w:tc>
      </w:tr>
      <w:tr w:rsidR="00D27ADE" w:rsidRPr="0098574A" w14:paraId="419527EC" w14:textId="77777777" w:rsidTr="0031437B">
        <w:trPr>
          <w:trHeight w:val="645"/>
          <w:trPrChange w:id="65" w:author="Author">
            <w:trPr>
              <w:trHeight w:val="645"/>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66"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20721BFD" w14:textId="6B1833DD"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R0060/C0010</w:t>
            </w:r>
          </w:p>
          <w:p w14:paraId="496AD850" w14:textId="5BF13F09" w:rsidR="002A5EEA" w:rsidRPr="0098574A" w:rsidRDefault="002A5EEA">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(A05)</w:t>
            </w:r>
          </w:p>
        </w:tc>
        <w:tc>
          <w:tcPr>
            <w:tcW w:w="2198" w:type="dxa"/>
            <w:tcBorders>
              <w:top w:val="single" w:sz="4" w:space="0" w:color="auto"/>
              <w:left w:val="nil"/>
              <w:bottom w:val="single" w:sz="4" w:space="0" w:color="auto"/>
              <w:right w:val="single" w:sz="4" w:space="0" w:color="auto"/>
            </w:tcBorders>
            <w:shd w:val="clear" w:color="000000" w:fill="FFFFFF"/>
            <w:hideMark/>
            <w:tcPrChange w:id="67" w:author="Author">
              <w:tcPr>
                <w:tcW w:w="2531" w:type="dxa"/>
                <w:gridSpan w:val="4"/>
                <w:tcBorders>
                  <w:top w:val="single" w:sz="4" w:space="0" w:color="auto"/>
                  <w:left w:val="nil"/>
                  <w:bottom w:val="single" w:sz="4" w:space="0" w:color="auto"/>
                  <w:right w:val="single" w:sz="4" w:space="0" w:color="auto"/>
                </w:tcBorders>
                <w:shd w:val="clear" w:color="000000" w:fill="FFFFFF"/>
                <w:hideMark/>
              </w:tcPr>
            </w:tcPrChange>
          </w:tcPr>
          <w:p w14:paraId="22F94889" w14:textId="53D8FFB5"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Simplifications used: health expense  risk </w:t>
            </w:r>
          </w:p>
        </w:tc>
        <w:tc>
          <w:tcPr>
            <w:tcW w:w="4819" w:type="dxa"/>
            <w:tcBorders>
              <w:top w:val="single" w:sz="4" w:space="0" w:color="auto"/>
              <w:left w:val="nil"/>
              <w:bottom w:val="single" w:sz="4" w:space="0" w:color="auto"/>
              <w:right w:val="single" w:sz="4" w:space="0" w:color="auto"/>
            </w:tcBorders>
            <w:shd w:val="clear" w:color="000000" w:fill="FFFFFF"/>
            <w:hideMark/>
            <w:tcPrChange w:id="68" w:author="Author">
              <w:tcPr>
                <w:tcW w:w="5297" w:type="dxa"/>
                <w:gridSpan w:val="3"/>
                <w:tcBorders>
                  <w:top w:val="single" w:sz="4" w:space="0" w:color="auto"/>
                  <w:left w:val="nil"/>
                  <w:bottom w:val="single" w:sz="4" w:space="0" w:color="auto"/>
                  <w:right w:val="single" w:sz="4" w:space="0" w:color="auto"/>
                </w:tcBorders>
                <w:shd w:val="clear" w:color="000000" w:fill="FFFFFF"/>
                <w:hideMark/>
              </w:tcPr>
            </w:tcPrChange>
          </w:tcPr>
          <w:p w14:paraId="50607095" w14:textId="34E5C680"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Identify whether an undertaking used simplifications for the calculation of health expense risk. The following options shall be used: </w:t>
            </w:r>
          </w:p>
          <w:p w14:paraId="3A5ED3EC" w14:textId="77777777" w:rsidR="002A5EEA" w:rsidRPr="0098574A" w:rsidRDefault="002A5EEA" w:rsidP="002A5EEA">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1 – Simplifications used </w:t>
            </w:r>
          </w:p>
          <w:p w14:paraId="62F4C865" w14:textId="77777777" w:rsidR="002A5EEA" w:rsidRPr="0098574A" w:rsidRDefault="002A5EEA" w:rsidP="002A5EEA">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2 – Simplifications not used</w:t>
            </w:r>
          </w:p>
          <w:p w14:paraId="2742DDBC" w14:textId="77777777" w:rsidR="002A5EEA" w:rsidRPr="0098574A" w:rsidRDefault="002A5EEA" w:rsidP="001B5D29">
            <w:pPr>
              <w:spacing w:after="0" w:line="240" w:lineRule="auto"/>
              <w:rPr>
                <w:rFonts w:ascii="Times New Roman" w:eastAsia="Times New Roman" w:hAnsi="Times New Roman" w:cs="Times New Roman"/>
                <w:sz w:val="20"/>
                <w:szCs w:val="20"/>
                <w:lang w:val="en-GB" w:eastAsia="es-ES"/>
              </w:rPr>
            </w:pPr>
          </w:p>
          <w:p w14:paraId="0EBE9CE1" w14:textId="2662A95F"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If R0060/C0010 = 1, only C0060 and C0080 should be filled in for R0500.</w:t>
            </w:r>
          </w:p>
        </w:tc>
      </w:tr>
      <w:tr w:rsidR="00D27ADE" w:rsidRPr="0098574A" w14:paraId="2F1EDFB5" w14:textId="77777777" w:rsidTr="0031437B">
        <w:trPr>
          <w:trHeight w:val="285"/>
          <w:trPrChange w:id="69" w:author="Author">
            <w:trPr>
              <w:trHeight w:val="285"/>
            </w:trPr>
          </w:trPrChange>
        </w:trPr>
        <w:tc>
          <w:tcPr>
            <w:tcW w:w="8647" w:type="dxa"/>
            <w:gridSpan w:val="3"/>
            <w:tcBorders>
              <w:top w:val="single" w:sz="4" w:space="0" w:color="auto"/>
            </w:tcBorders>
            <w:shd w:val="clear" w:color="000000" w:fill="FFFFFF"/>
            <w:tcPrChange w:id="70" w:author="Author">
              <w:tcPr>
                <w:tcW w:w="9458" w:type="dxa"/>
                <w:gridSpan w:val="9"/>
                <w:tcBorders>
                  <w:top w:val="single" w:sz="4" w:space="0" w:color="auto"/>
                </w:tcBorders>
                <w:shd w:val="clear" w:color="000000" w:fill="FFFFFF"/>
              </w:tcPr>
            </w:tcPrChange>
          </w:tcPr>
          <w:p w14:paraId="3E2C0218" w14:textId="77777777" w:rsidR="00D27ADE" w:rsidRPr="0098574A" w:rsidRDefault="00D27ADE" w:rsidP="0098574A">
            <w:pPr>
              <w:pStyle w:val="ListParagraph"/>
              <w:spacing w:after="0" w:line="240" w:lineRule="auto"/>
              <w:ind w:left="239"/>
              <w:rPr>
                <w:rFonts w:ascii="Times New Roman" w:eastAsia="Times New Roman" w:hAnsi="Times New Roman" w:cs="Times New Roman"/>
                <w:b/>
                <w:bCs/>
                <w:sz w:val="20"/>
                <w:szCs w:val="20"/>
                <w:lang w:val="en-GB" w:eastAsia="es-ES"/>
              </w:rPr>
            </w:pPr>
          </w:p>
          <w:p w14:paraId="2A3ADC36" w14:textId="03310296" w:rsidR="00D27ADE" w:rsidRPr="0098574A" w:rsidRDefault="002D1567" w:rsidP="0098574A">
            <w:pPr>
              <w:spacing w:after="0" w:line="240" w:lineRule="auto"/>
              <w:ind w:left="239"/>
              <w:rPr>
                <w:rFonts w:ascii="Times New Roman" w:eastAsia="Times New Roman" w:hAnsi="Times New Roman" w:cs="Times New Roman"/>
                <w:b/>
                <w:bCs/>
                <w:sz w:val="20"/>
                <w:szCs w:val="20"/>
                <w:lang w:val="en-GB" w:eastAsia="es-ES"/>
              </w:rPr>
            </w:pPr>
            <w:r w:rsidRPr="0098574A">
              <w:rPr>
                <w:rFonts w:ascii="Times New Roman" w:eastAsia="Times New Roman" w:hAnsi="Times New Roman" w:cs="Times New Roman"/>
                <w:b/>
                <w:bCs/>
                <w:sz w:val="20"/>
                <w:szCs w:val="20"/>
                <w:lang w:val="en-GB" w:eastAsia="es-ES"/>
              </w:rPr>
              <w:t xml:space="preserve">SLT health underwriting risk </w:t>
            </w:r>
          </w:p>
        </w:tc>
      </w:tr>
      <w:tr w:rsidR="00D27ADE" w:rsidRPr="0098574A" w14:paraId="0E1B3776" w14:textId="77777777" w:rsidTr="0031437B">
        <w:trPr>
          <w:trHeight w:val="60"/>
          <w:trPrChange w:id="71" w:author="Author">
            <w:trPr>
              <w:trHeight w:val="60"/>
            </w:trPr>
          </w:trPrChange>
        </w:trPr>
        <w:tc>
          <w:tcPr>
            <w:tcW w:w="8647" w:type="dxa"/>
            <w:gridSpan w:val="3"/>
            <w:tcBorders>
              <w:bottom w:val="single" w:sz="4" w:space="0" w:color="auto"/>
            </w:tcBorders>
            <w:shd w:val="clear" w:color="000000" w:fill="FFFFFF"/>
            <w:tcPrChange w:id="72" w:author="Author">
              <w:tcPr>
                <w:tcW w:w="9458" w:type="dxa"/>
                <w:gridSpan w:val="9"/>
                <w:tcBorders>
                  <w:bottom w:val="single" w:sz="4" w:space="0" w:color="auto"/>
                </w:tcBorders>
                <w:shd w:val="clear" w:color="000000" w:fill="FFFFFF"/>
              </w:tcPr>
            </w:tcPrChange>
          </w:tcPr>
          <w:p w14:paraId="4E78DF4C" w14:textId="0A3CD89C" w:rsidR="00D27ADE" w:rsidRPr="0098574A" w:rsidRDefault="00D27ADE" w:rsidP="0098574A">
            <w:pPr>
              <w:spacing w:after="0" w:line="240" w:lineRule="auto"/>
              <w:ind w:left="239"/>
              <w:rPr>
                <w:rFonts w:ascii="Times New Roman" w:eastAsia="Times New Roman" w:hAnsi="Times New Roman" w:cs="Times New Roman"/>
                <w:b/>
                <w:bCs/>
                <w:sz w:val="20"/>
                <w:szCs w:val="20"/>
                <w:lang w:val="en-GB" w:eastAsia="es-ES"/>
              </w:rPr>
            </w:pPr>
          </w:p>
        </w:tc>
      </w:tr>
      <w:tr w:rsidR="00D27ADE" w:rsidRPr="0098574A" w14:paraId="1EDEB0F2" w14:textId="77777777" w:rsidTr="0031437B">
        <w:trPr>
          <w:trHeight w:val="855"/>
          <w:trPrChange w:id="73" w:author="Author">
            <w:trPr>
              <w:trHeight w:val="855"/>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74"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6FAF7011" w14:textId="728E11FF"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R0100/C0020</w:t>
            </w:r>
          </w:p>
          <w:p w14:paraId="5E12BD83" w14:textId="386B303E" w:rsidR="002D1567" w:rsidRPr="0098574A" w:rsidRDefault="002D1567">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(A1)</w:t>
            </w:r>
          </w:p>
        </w:tc>
        <w:tc>
          <w:tcPr>
            <w:tcW w:w="2198" w:type="dxa"/>
            <w:tcBorders>
              <w:top w:val="single" w:sz="4" w:space="0" w:color="auto"/>
              <w:left w:val="nil"/>
              <w:bottom w:val="single" w:sz="4" w:space="0" w:color="auto"/>
              <w:right w:val="single" w:sz="4" w:space="0" w:color="auto"/>
            </w:tcBorders>
            <w:shd w:val="clear" w:color="000000" w:fill="FFFFFF"/>
            <w:hideMark/>
            <w:tcPrChange w:id="75" w:author="Author">
              <w:tcPr>
                <w:tcW w:w="2531" w:type="dxa"/>
                <w:gridSpan w:val="4"/>
                <w:tcBorders>
                  <w:top w:val="single" w:sz="4" w:space="0" w:color="auto"/>
                  <w:left w:val="nil"/>
                  <w:bottom w:val="single" w:sz="4" w:space="0" w:color="auto"/>
                  <w:right w:val="single" w:sz="4" w:space="0" w:color="auto"/>
                </w:tcBorders>
                <w:shd w:val="clear" w:color="000000" w:fill="FFFFFF"/>
                <w:hideMark/>
              </w:tcPr>
            </w:tcPrChange>
          </w:tcPr>
          <w:p w14:paraId="0FFD3D4F"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Initial absolute values before shock – Assets – Health mortality  risk </w:t>
            </w:r>
          </w:p>
        </w:tc>
        <w:tc>
          <w:tcPr>
            <w:tcW w:w="4819" w:type="dxa"/>
            <w:tcBorders>
              <w:top w:val="single" w:sz="4" w:space="0" w:color="auto"/>
              <w:left w:val="nil"/>
              <w:bottom w:val="single" w:sz="4" w:space="0" w:color="auto"/>
              <w:right w:val="single" w:sz="4" w:space="0" w:color="auto"/>
            </w:tcBorders>
            <w:shd w:val="clear" w:color="000000" w:fill="FFFFFF"/>
            <w:hideMark/>
            <w:tcPrChange w:id="76" w:author="Author">
              <w:tcPr>
                <w:tcW w:w="5297" w:type="dxa"/>
                <w:gridSpan w:val="3"/>
                <w:tcBorders>
                  <w:top w:val="single" w:sz="4" w:space="0" w:color="auto"/>
                  <w:left w:val="nil"/>
                  <w:bottom w:val="single" w:sz="4" w:space="0" w:color="auto"/>
                  <w:right w:val="single" w:sz="4" w:space="0" w:color="auto"/>
                </w:tcBorders>
                <w:shd w:val="clear" w:color="000000" w:fill="FFFFFF"/>
                <w:hideMark/>
              </w:tcPr>
            </w:tcPrChange>
          </w:tcPr>
          <w:p w14:paraId="212B1728" w14:textId="44777A6E"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the assets </w:t>
            </w:r>
            <w:del w:id="77" w:author="Author">
              <w:r w:rsidRPr="0098574A" w:rsidDel="00D46AD8">
                <w:rPr>
                  <w:rFonts w:ascii="Times New Roman" w:eastAsia="Times New Roman" w:hAnsi="Times New Roman" w:cs="Times New Roman"/>
                  <w:sz w:val="20"/>
                  <w:szCs w:val="20"/>
                  <w:lang w:val="en-GB" w:eastAsia="es-ES"/>
                </w:rPr>
                <w:delText>subject</w:delText>
              </w:r>
            </w:del>
            <w:ins w:id="78" w:author="Author">
              <w:r w:rsidR="00D46AD8">
                <w:rPr>
                  <w:rFonts w:ascii="Times New Roman" w:eastAsia="Times New Roman" w:hAnsi="Times New Roman" w:cs="Times New Roman"/>
                  <w:sz w:val="20"/>
                  <w:szCs w:val="20"/>
                  <w:lang w:val="en-GB" w:eastAsia="es-ES"/>
                </w:rPr>
                <w:t>sensitive</w:t>
              </w:r>
            </w:ins>
            <w:r w:rsidRPr="0098574A">
              <w:rPr>
                <w:rFonts w:ascii="Times New Roman" w:eastAsia="Times New Roman" w:hAnsi="Times New Roman" w:cs="Times New Roman"/>
                <w:sz w:val="20"/>
                <w:szCs w:val="20"/>
                <w:lang w:val="en-GB" w:eastAsia="es-ES"/>
              </w:rPr>
              <w:t xml:space="preserve"> to health mortality risk, before the shock. </w:t>
            </w:r>
          </w:p>
          <w:p w14:paraId="0D241075"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0125B6B3" w14:textId="3B981173"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Recoverables from reinsurance and SPVs shall not be included in this cell.</w:t>
            </w:r>
          </w:p>
        </w:tc>
      </w:tr>
      <w:tr w:rsidR="00D27ADE" w:rsidRPr="0098574A" w14:paraId="62CACDB9" w14:textId="77777777" w:rsidTr="0031437B">
        <w:trPr>
          <w:trHeight w:val="855"/>
          <w:trPrChange w:id="79" w:author="Author">
            <w:trPr>
              <w:trHeight w:val="855"/>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80"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3D450FA1" w14:textId="5D4ADD15"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R0100/C0030</w:t>
            </w:r>
          </w:p>
          <w:p w14:paraId="289377F7" w14:textId="1D75640A" w:rsidR="005F7B4E" w:rsidRPr="0098574A" w:rsidRDefault="005F7B4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(A1A)</w:t>
            </w:r>
          </w:p>
        </w:tc>
        <w:tc>
          <w:tcPr>
            <w:tcW w:w="2198" w:type="dxa"/>
            <w:tcBorders>
              <w:top w:val="single" w:sz="4" w:space="0" w:color="auto"/>
              <w:left w:val="nil"/>
              <w:bottom w:val="single" w:sz="4" w:space="0" w:color="auto"/>
              <w:right w:val="single" w:sz="4" w:space="0" w:color="auto"/>
            </w:tcBorders>
            <w:shd w:val="clear" w:color="000000" w:fill="FFFFFF"/>
            <w:hideMark/>
            <w:tcPrChange w:id="81" w:author="Author">
              <w:tcPr>
                <w:tcW w:w="2531" w:type="dxa"/>
                <w:gridSpan w:val="4"/>
                <w:tcBorders>
                  <w:top w:val="single" w:sz="4" w:space="0" w:color="auto"/>
                  <w:left w:val="nil"/>
                  <w:bottom w:val="single" w:sz="4" w:space="0" w:color="auto"/>
                  <w:right w:val="single" w:sz="4" w:space="0" w:color="auto"/>
                </w:tcBorders>
                <w:shd w:val="clear" w:color="000000" w:fill="FFFFFF"/>
                <w:hideMark/>
              </w:tcPr>
            </w:tcPrChange>
          </w:tcPr>
          <w:p w14:paraId="3C6E186C"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Initial absolute values before shock – Liabilities – Health mortality  risk   </w:t>
            </w:r>
          </w:p>
        </w:tc>
        <w:tc>
          <w:tcPr>
            <w:tcW w:w="4819" w:type="dxa"/>
            <w:tcBorders>
              <w:top w:val="single" w:sz="4" w:space="0" w:color="auto"/>
              <w:left w:val="nil"/>
              <w:bottom w:val="single" w:sz="4" w:space="0" w:color="auto"/>
              <w:right w:val="single" w:sz="4" w:space="0" w:color="auto"/>
            </w:tcBorders>
            <w:shd w:val="clear" w:color="000000" w:fill="FFFFFF"/>
            <w:hideMark/>
            <w:tcPrChange w:id="82" w:author="Author">
              <w:tcPr>
                <w:tcW w:w="5297" w:type="dxa"/>
                <w:gridSpan w:val="3"/>
                <w:tcBorders>
                  <w:top w:val="single" w:sz="4" w:space="0" w:color="auto"/>
                  <w:left w:val="nil"/>
                  <w:bottom w:val="single" w:sz="4" w:space="0" w:color="auto"/>
                  <w:right w:val="single" w:sz="4" w:space="0" w:color="auto"/>
                </w:tcBorders>
                <w:shd w:val="clear" w:color="000000" w:fill="FFFFFF"/>
                <w:hideMark/>
              </w:tcPr>
            </w:tcPrChange>
          </w:tcPr>
          <w:p w14:paraId="6D7FF42F" w14:textId="36A0AF4B"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liabilities </w:t>
            </w:r>
            <w:del w:id="83" w:author="Author">
              <w:r w:rsidRPr="0098574A" w:rsidDel="00D46AD8">
                <w:rPr>
                  <w:rFonts w:ascii="Times New Roman" w:eastAsia="Times New Roman" w:hAnsi="Times New Roman" w:cs="Times New Roman"/>
                  <w:sz w:val="20"/>
                  <w:szCs w:val="20"/>
                  <w:lang w:val="en-GB" w:eastAsia="es-ES"/>
                </w:rPr>
                <w:delText>subject</w:delText>
              </w:r>
            </w:del>
            <w:ins w:id="84" w:author="Author">
              <w:r w:rsidR="00D46AD8">
                <w:rPr>
                  <w:rFonts w:ascii="Times New Roman" w:eastAsia="Times New Roman" w:hAnsi="Times New Roman" w:cs="Times New Roman"/>
                  <w:sz w:val="20"/>
                  <w:szCs w:val="20"/>
                  <w:lang w:val="en-GB" w:eastAsia="es-ES"/>
                </w:rPr>
                <w:t>sensitive</w:t>
              </w:r>
            </w:ins>
            <w:r w:rsidRPr="0098574A">
              <w:rPr>
                <w:rFonts w:ascii="Times New Roman" w:eastAsia="Times New Roman" w:hAnsi="Times New Roman" w:cs="Times New Roman"/>
                <w:sz w:val="20"/>
                <w:szCs w:val="20"/>
                <w:lang w:val="en-GB" w:eastAsia="es-ES"/>
              </w:rPr>
              <w:t xml:space="preserve"> to health mortality risk, before the shock. </w:t>
            </w:r>
          </w:p>
          <w:p w14:paraId="60C7A0BD"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66ABAAF8" w14:textId="656E61A1"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D27ADE" w:rsidRPr="0098574A" w14:paraId="5C0B9CA6" w14:textId="77777777" w:rsidTr="0031437B">
        <w:trPr>
          <w:trHeight w:val="750"/>
          <w:trPrChange w:id="85" w:author="Author">
            <w:trPr>
              <w:trHeight w:val="750"/>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86"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1A27251A" w14:textId="667EBD0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R0100/C0040</w:t>
            </w:r>
          </w:p>
          <w:p w14:paraId="5DC3665B" w14:textId="70EB735E" w:rsidR="005F7B4E" w:rsidRPr="0098574A" w:rsidRDefault="005F7B4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(B1)</w:t>
            </w:r>
          </w:p>
        </w:tc>
        <w:tc>
          <w:tcPr>
            <w:tcW w:w="2198" w:type="dxa"/>
            <w:tcBorders>
              <w:top w:val="single" w:sz="4" w:space="0" w:color="auto"/>
              <w:left w:val="nil"/>
              <w:bottom w:val="single" w:sz="4" w:space="0" w:color="auto"/>
              <w:right w:val="single" w:sz="4" w:space="0" w:color="auto"/>
            </w:tcBorders>
            <w:shd w:val="clear" w:color="000000" w:fill="FFFFFF"/>
            <w:hideMark/>
            <w:tcPrChange w:id="87" w:author="Author">
              <w:tcPr>
                <w:tcW w:w="2531" w:type="dxa"/>
                <w:gridSpan w:val="4"/>
                <w:tcBorders>
                  <w:top w:val="single" w:sz="4" w:space="0" w:color="auto"/>
                  <w:left w:val="nil"/>
                  <w:bottom w:val="single" w:sz="4" w:space="0" w:color="auto"/>
                  <w:right w:val="single" w:sz="4" w:space="0" w:color="auto"/>
                </w:tcBorders>
                <w:shd w:val="clear" w:color="000000" w:fill="FFFFFF"/>
                <w:hideMark/>
              </w:tcPr>
            </w:tcPrChange>
          </w:tcPr>
          <w:p w14:paraId="2C3A8E32"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values after shock – Assets – Health mortality  risk  </w:t>
            </w:r>
          </w:p>
        </w:tc>
        <w:tc>
          <w:tcPr>
            <w:tcW w:w="4819" w:type="dxa"/>
            <w:tcBorders>
              <w:top w:val="single" w:sz="4" w:space="0" w:color="auto"/>
              <w:left w:val="nil"/>
              <w:bottom w:val="single" w:sz="4" w:space="0" w:color="auto"/>
              <w:right w:val="single" w:sz="4" w:space="0" w:color="auto"/>
            </w:tcBorders>
            <w:shd w:val="clear" w:color="000000" w:fill="FFFFFF"/>
            <w:hideMark/>
            <w:tcPrChange w:id="88" w:author="Author">
              <w:tcPr>
                <w:tcW w:w="5297" w:type="dxa"/>
                <w:gridSpan w:val="3"/>
                <w:tcBorders>
                  <w:top w:val="single" w:sz="4" w:space="0" w:color="auto"/>
                  <w:left w:val="nil"/>
                  <w:bottom w:val="single" w:sz="4" w:space="0" w:color="auto"/>
                  <w:right w:val="single" w:sz="4" w:space="0" w:color="auto"/>
                </w:tcBorders>
                <w:shd w:val="clear" w:color="000000" w:fill="FFFFFF"/>
                <w:hideMark/>
              </w:tcPr>
            </w:tcPrChange>
          </w:tcPr>
          <w:p w14:paraId="53E2446A" w14:textId="4D71A836"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the assets </w:t>
            </w:r>
            <w:del w:id="89" w:author="Author">
              <w:r w:rsidRPr="0098574A" w:rsidDel="00D46AD8">
                <w:rPr>
                  <w:rFonts w:ascii="Times New Roman" w:eastAsia="Times New Roman" w:hAnsi="Times New Roman" w:cs="Times New Roman"/>
                  <w:sz w:val="20"/>
                  <w:szCs w:val="20"/>
                  <w:lang w:val="en-GB" w:eastAsia="es-ES"/>
                </w:rPr>
                <w:delText>subject</w:delText>
              </w:r>
            </w:del>
            <w:ins w:id="90" w:author="Author">
              <w:r w:rsidR="00D46AD8">
                <w:rPr>
                  <w:rFonts w:ascii="Times New Roman" w:eastAsia="Times New Roman" w:hAnsi="Times New Roman" w:cs="Times New Roman"/>
                  <w:sz w:val="20"/>
                  <w:szCs w:val="20"/>
                  <w:lang w:val="en-GB" w:eastAsia="es-ES"/>
                </w:rPr>
                <w:t>sensitive</w:t>
              </w:r>
            </w:ins>
            <w:r w:rsidRPr="0098574A">
              <w:rPr>
                <w:rFonts w:ascii="Times New Roman" w:eastAsia="Times New Roman" w:hAnsi="Times New Roman" w:cs="Times New Roman"/>
                <w:sz w:val="20"/>
                <w:szCs w:val="20"/>
                <w:lang w:val="en-GB" w:eastAsia="es-ES"/>
              </w:rPr>
              <w:t xml:space="preserve"> to health mortality risk charge, after the shock (i.e. permanent increase in mortality rates). </w:t>
            </w:r>
          </w:p>
          <w:p w14:paraId="2A6775F8"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5D6DE589" w14:textId="5E256E4E"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Recoverables from reinsurance and SPVs shall not be included in this cell.</w:t>
            </w:r>
          </w:p>
        </w:tc>
      </w:tr>
      <w:tr w:rsidR="00D27ADE" w:rsidRPr="0098574A" w14:paraId="77FBAE2D" w14:textId="77777777" w:rsidTr="0031437B">
        <w:trPr>
          <w:trHeight w:val="1140"/>
          <w:trPrChange w:id="91" w:author="Author">
            <w:trPr>
              <w:trHeight w:val="1140"/>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92"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46E7CAF9" w14:textId="10FACA60"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R0100/C0050</w:t>
            </w:r>
          </w:p>
          <w:p w14:paraId="0D76F3D2" w14:textId="7222C077" w:rsidR="005F7B4E" w:rsidRPr="0098574A" w:rsidRDefault="005F7B4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(B1A)</w:t>
            </w:r>
          </w:p>
        </w:tc>
        <w:tc>
          <w:tcPr>
            <w:tcW w:w="2198" w:type="dxa"/>
            <w:tcBorders>
              <w:top w:val="single" w:sz="4" w:space="0" w:color="auto"/>
              <w:left w:val="nil"/>
              <w:bottom w:val="single" w:sz="4" w:space="0" w:color="auto"/>
              <w:right w:val="single" w:sz="4" w:space="0" w:color="auto"/>
            </w:tcBorders>
            <w:shd w:val="clear" w:color="000000" w:fill="FFFFFF"/>
            <w:hideMark/>
            <w:tcPrChange w:id="93" w:author="Author">
              <w:tcPr>
                <w:tcW w:w="2531" w:type="dxa"/>
                <w:gridSpan w:val="4"/>
                <w:tcBorders>
                  <w:top w:val="single" w:sz="4" w:space="0" w:color="auto"/>
                  <w:left w:val="nil"/>
                  <w:bottom w:val="single" w:sz="4" w:space="0" w:color="auto"/>
                  <w:right w:val="single" w:sz="4" w:space="0" w:color="auto"/>
                </w:tcBorders>
                <w:shd w:val="clear" w:color="000000" w:fill="FFFFFF"/>
                <w:hideMark/>
              </w:tcPr>
            </w:tcPrChange>
          </w:tcPr>
          <w:p w14:paraId="27747F81" w14:textId="00327F66"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values after shock – Liabilities (after the loss absorbing capacity of technical provisions) – Health mortality  risk </w:t>
            </w:r>
          </w:p>
        </w:tc>
        <w:tc>
          <w:tcPr>
            <w:tcW w:w="4819" w:type="dxa"/>
            <w:tcBorders>
              <w:top w:val="single" w:sz="4" w:space="0" w:color="auto"/>
              <w:left w:val="nil"/>
              <w:bottom w:val="single" w:sz="4" w:space="0" w:color="auto"/>
              <w:right w:val="single" w:sz="4" w:space="0" w:color="auto"/>
            </w:tcBorders>
            <w:shd w:val="clear" w:color="000000" w:fill="FFFFFF"/>
            <w:hideMark/>
            <w:tcPrChange w:id="94" w:author="Author">
              <w:tcPr>
                <w:tcW w:w="5297" w:type="dxa"/>
                <w:gridSpan w:val="3"/>
                <w:tcBorders>
                  <w:top w:val="single" w:sz="4" w:space="0" w:color="auto"/>
                  <w:left w:val="nil"/>
                  <w:bottom w:val="single" w:sz="4" w:space="0" w:color="auto"/>
                  <w:right w:val="single" w:sz="4" w:space="0" w:color="auto"/>
                </w:tcBorders>
                <w:shd w:val="clear" w:color="000000" w:fill="FFFFFF"/>
                <w:hideMark/>
              </w:tcPr>
            </w:tcPrChange>
          </w:tcPr>
          <w:p w14:paraId="56A437B3" w14:textId="1C4F02E6"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the liabilities (after the loss absorbing capacity of technical provisions) </w:t>
            </w:r>
            <w:del w:id="95" w:author="Author">
              <w:r w:rsidRPr="0098574A" w:rsidDel="00D46AD8">
                <w:rPr>
                  <w:rFonts w:ascii="Times New Roman" w:eastAsia="Times New Roman" w:hAnsi="Times New Roman" w:cs="Times New Roman"/>
                  <w:sz w:val="20"/>
                  <w:szCs w:val="20"/>
                  <w:lang w:val="en-GB" w:eastAsia="es-ES"/>
                </w:rPr>
                <w:delText>subject</w:delText>
              </w:r>
            </w:del>
            <w:ins w:id="96" w:author="Author">
              <w:r w:rsidR="00D46AD8">
                <w:rPr>
                  <w:rFonts w:ascii="Times New Roman" w:eastAsia="Times New Roman" w:hAnsi="Times New Roman" w:cs="Times New Roman"/>
                  <w:sz w:val="20"/>
                  <w:szCs w:val="20"/>
                  <w:lang w:val="en-GB" w:eastAsia="es-ES"/>
                </w:rPr>
                <w:t>sensitive</w:t>
              </w:r>
            </w:ins>
            <w:r w:rsidRPr="0098574A">
              <w:rPr>
                <w:rFonts w:ascii="Times New Roman" w:eastAsia="Times New Roman" w:hAnsi="Times New Roman" w:cs="Times New Roman"/>
                <w:sz w:val="20"/>
                <w:szCs w:val="20"/>
                <w:lang w:val="en-GB" w:eastAsia="es-ES"/>
              </w:rPr>
              <w:t xml:space="preserve"> to health mortality risk charge, after the shock (i.e. permanent increase in mortality rates).</w:t>
            </w:r>
          </w:p>
          <w:p w14:paraId="2CA91348"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3B4C44E4" w14:textId="6D55816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The amount of TP shall be net of reinsurance and SPV recoverables.  </w:t>
            </w:r>
          </w:p>
        </w:tc>
      </w:tr>
      <w:tr w:rsidR="00D27ADE" w:rsidRPr="0098574A" w14:paraId="5178A599" w14:textId="77777777" w:rsidTr="0031437B">
        <w:trPr>
          <w:trHeight w:val="1545"/>
          <w:trPrChange w:id="97" w:author="Author">
            <w:trPr>
              <w:trHeight w:val="1545"/>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98"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196BAA96" w14:textId="656366CD"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R0100/C0060</w:t>
            </w:r>
          </w:p>
          <w:p w14:paraId="4198524B" w14:textId="7BC25FF2" w:rsidR="005F7B4E" w:rsidRPr="0098574A" w:rsidRDefault="005F7B4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(C1)</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Change w:id="99" w:author="Author">
              <w:tcPr>
                <w:tcW w:w="2531" w:type="dxa"/>
                <w:gridSpan w:val="4"/>
                <w:tcBorders>
                  <w:top w:val="single" w:sz="4" w:space="0" w:color="auto"/>
                  <w:left w:val="single" w:sz="4" w:space="0" w:color="auto"/>
                  <w:bottom w:val="single" w:sz="4" w:space="0" w:color="auto"/>
                  <w:right w:val="single" w:sz="4" w:space="0" w:color="auto"/>
                </w:tcBorders>
                <w:shd w:val="clear" w:color="000000" w:fill="FFFFFF"/>
                <w:hideMark/>
              </w:tcPr>
            </w:tcPrChange>
          </w:tcPr>
          <w:p w14:paraId="0B99EB6E" w14:textId="1C269E7D"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 after shock – Net solvency capital requirements– Health mortality  risk </w:t>
            </w:r>
          </w:p>
        </w:tc>
        <w:tc>
          <w:tcPr>
            <w:tcW w:w="4819" w:type="dxa"/>
            <w:tcBorders>
              <w:top w:val="single" w:sz="4" w:space="0" w:color="auto"/>
              <w:left w:val="nil"/>
              <w:bottom w:val="single" w:sz="4" w:space="0" w:color="auto"/>
              <w:right w:val="single" w:sz="4" w:space="0" w:color="auto"/>
            </w:tcBorders>
            <w:shd w:val="clear" w:color="000000" w:fill="FFFFFF"/>
            <w:hideMark/>
            <w:tcPrChange w:id="100" w:author="Author">
              <w:tcPr>
                <w:tcW w:w="5297" w:type="dxa"/>
                <w:gridSpan w:val="3"/>
                <w:tcBorders>
                  <w:top w:val="single" w:sz="4" w:space="0" w:color="auto"/>
                  <w:left w:val="nil"/>
                  <w:bottom w:val="single" w:sz="4" w:space="0" w:color="auto"/>
                  <w:right w:val="single" w:sz="4" w:space="0" w:color="auto"/>
                </w:tcBorders>
                <w:shd w:val="clear" w:color="000000" w:fill="FFFFFF"/>
                <w:hideMark/>
              </w:tcPr>
            </w:tcPrChange>
          </w:tcPr>
          <w:p w14:paraId="2AE988D2" w14:textId="109AD869"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net capital charge for health mortality risk, after adjustment for the loss absorbing capacity of technical provisions.</w:t>
            </w:r>
          </w:p>
          <w:p w14:paraId="36318F76" w14:textId="7C035FAE"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265978B6" w14:textId="3AE0CEF1" w:rsidR="00D27ADE" w:rsidRPr="0098574A" w:rsidRDefault="00D27ADE" w:rsidP="001B5D2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If R0010/C0010=1, this item represents net capital charge for health mortality risk calculated using simplifications.</w:t>
            </w:r>
          </w:p>
        </w:tc>
      </w:tr>
      <w:tr w:rsidR="00D27ADE" w:rsidRPr="0098574A" w14:paraId="2E67B18C" w14:textId="77777777" w:rsidTr="0031437B">
        <w:trPr>
          <w:trHeight w:val="855"/>
          <w:trPrChange w:id="101" w:author="Author">
            <w:trPr>
              <w:trHeight w:val="855"/>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102"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35A9699F" w14:textId="2560DB6B"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R0100/C0070</w:t>
            </w:r>
          </w:p>
          <w:p w14:paraId="302679B5" w14:textId="749ED043" w:rsidR="005F7B4E" w:rsidRPr="0098574A" w:rsidRDefault="005F7B4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(B1B)</w:t>
            </w:r>
          </w:p>
        </w:tc>
        <w:tc>
          <w:tcPr>
            <w:tcW w:w="2198" w:type="dxa"/>
            <w:tcBorders>
              <w:top w:val="single" w:sz="4" w:space="0" w:color="auto"/>
              <w:left w:val="nil"/>
              <w:bottom w:val="single" w:sz="4" w:space="0" w:color="auto"/>
              <w:right w:val="single" w:sz="4" w:space="0" w:color="auto"/>
            </w:tcBorders>
            <w:shd w:val="clear" w:color="000000" w:fill="FFFFFF"/>
            <w:hideMark/>
            <w:tcPrChange w:id="103" w:author="Author">
              <w:tcPr>
                <w:tcW w:w="2531" w:type="dxa"/>
                <w:gridSpan w:val="4"/>
                <w:tcBorders>
                  <w:top w:val="single" w:sz="4" w:space="0" w:color="auto"/>
                  <w:left w:val="nil"/>
                  <w:bottom w:val="single" w:sz="4" w:space="0" w:color="auto"/>
                  <w:right w:val="single" w:sz="4" w:space="0" w:color="auto"/>
                </w:tcBorders>
                <w:shd w:val="clear" w:color="000000" w:fill="FFFFFF"/>
                <w:hideMark/>
              </w:tcPr>
            </w:tcPrChange>
          </w:tcPr>
          <w:p w14:paraId="64E1069D" w14:textId="3B457D1F"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Absolute value after shock – Liabilities (after the loss absorbing capacity of technical provisions) – Health mortality risk</w:t>
            </w:r>
          </w:p>
        </w:tc>
        <w:tc>
          <w:tcPr>
            <w:tcW w:w="4819" w:type="dxa"/>
            <w:tcBorders>
              <w:top w:val="single" w:sz="4" w:space="0" w:color="auto"/>
              <w:left w:val="nil"/>
              <w:bottom w:val="single" w:sz="4" w:space="0" w:color="auto"/>
              <w:right w:val="single" w:sz="4" w:space="0" w:color="auto"/>
            </w:tcBorders>
            <w:shd w:val="clear" w:color="000000" w:fill="FFFFFF"/>
            <w:hideMark/>
            <w:tcPrChange w:id="104" w:author="Author">
              <w:tcPr>
                <w:tcW w:w="5297" w:type="dxa"/>
                <w:gridSpan w:val="3"/>
                <w:tcBorders>
                  <w:top w:val="single" w:sz="4" w:space="0" w:color="auto"/>
                  <w:left w:val="nil"/>
                  <w:bottom w:val="single" w:sz="4" w:space="0" w:color="auto"/>
                  <w:right w:val="single" w:sz="4" w:space="0" w:color="auto"/>
                </w:tcBorders>
                <w:shd w:val="clear" w:color="000000" w:fill="FFFFFF"/>
                <w:hideMark/>
              </w:tcPr>
            </w:tcPrChange>
          </w:tcPr>
          <w:p w14:paraId="04523ADE" w14:textId="1E2EFEE2"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absolute value of the liabilities (</w:t>
            </w:r>
            <w:r w:rsidR="00D65911">
              <w:rPr>
                <w:rFonts w:ascii="Times New Roman" w:eastAsia="Times New Roman" w:hAnsi="Times New Roman" w:cs="Times New Roman"/>
                <w:sz w:val="20"/>
                <w:szCs w:val="20"/>
                <w:lang w:val="en-GB" w:eastAsia="es-ES"/>
              </w:rPr>
              <w:t>after</w:t>
            </w:r>
            <w:r w:rsidR="00D65911" w:rsidRPr="0098574A">
              <w:rPr>
                <w:rFonts w:ascii="Times New Roman" w:eastAsia="Times New Roman" w:hAnsi="Times New Roman" w:cs="Times New Roman"/>
                <w:sz w:val="20"/>
                <w:szCs w:val="20"/>
                <w:lang w:val="en-GB" w:eastAsia="es-ES"/>
              </w:rPr>
              <w:t xml:space="preserve"> </w:t>
            </w:r>
            <w:r w:rsidRPr="0098574A">
              <w:rPr>
                <w:rFonts w:ascii="Times New Roman" w:eastAsia="Times New Roman" w:hAnsi="Times New Roman" w:cs="Times New Roman"/>
                <w:sz w:val="20"/>
                <w:szCs w:val="20"/>
                <w:lang w:val="en-GB" w:eastAsia="es-ES"/>
              </w:rPr>
              <w:t xml:space="preserve">the loss absorbing capacity of technical provisions) </w:t>
            </w:r>
            <w:del w:id="105" w:author="Author">
              <w:r w:rsidRPr="0098574A" w:rsidDel="00D46AD8">
                <w:rPr>
                  <w:rFonts w:ascii="Times New Roman" w:eastAsia="Times New Roman" w:hAnsi="Times New Roman" w:cs="Times New Roman"/>
                  <w:sz w:val="20"/>
                  <w:szCs w:val="20"/>
                  <w:lang w:val="en-GB" w:eastAsia="es-ES"/>
                </w:rPr>
                <w:delText>subject</w:delText>
              </w:r>
            </w:del>
            <w:ins w:id="106" w:author="Author">
              <w:r w:rsidR="00D46AD8">
                <w:rPr>
                  <w:rFonts w:ascii="Times New Roman" w:eastAsia="Times New Roman" w:hAnsi="Times New Roman" w:cs="Times New Roman"/>
                  <w:sz w:val="20"/>
                  <w:szCs w:val="20"/>
                  <w:lang w:val="en-GB" w:eastAsia="es-ES"/>
                </w:rPr>
                <w:t>sensitive</w:t>
              </w:r>
            </w:ins>
            <w:r w:rsidRPr="0098574A">
              <w:rPr>
                <w:rFonts w:ascii="Times New Roman" w:eastAsia="Times New Roman" w:hAnsi="Times New Roman" w:cs="Times New Roman"/>
                <w:sz w:val="20"/>
                <w:szCs w:val="20"/>
                <w:lang w:val="en-GB" w:eastAsia="es-ES"/>
              </w:rPr>
              <w:t xml:space="preserve"> to health mortality risk charge, after the shock (permanent increase in mortality rates).</w:t>
            </w:r>
          </w:p>
          <w:p w14:paraId="61A9003B"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27C79339" w14:textId="2B7AD05F" w:rsidR="00D27ADE" w:rsidRPr="0098574A" w:rsidRDefault="00D27ADE" w:rsidP="001B5D2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D27ADE" w:rsidRPr="0098574A" w14:paraId="5AE1E9A4" w14:textId="77777777" w:rsidTr="0031437B">
        <w:trPr>
          <w:trHeight w:val="1207"/>
          <w:trPrChange w:id="107" w:author="Author">
            <w:trPr>
              <w:trHeight w:val="1207"/>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108"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0C55B70C" w14:textId="1BD33AF8"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R0100/C0080</w:t>
            </w:r>
          </w:p>
          <w:p w14:paraId="312CDEFA" w14:textId="1659996D" w:rsidR="005F7B4E" w:rsidRPr="0098574A" w:rsidRDefault="005F7B4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(D1)</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Change w:id="109" w:author="Author">
              <w:tcPr>
                <w:tcW w:w="2531" w:type="dxa"/>
                <w:gridSpan w:val="4"/>
                <w:tcBorders>
                  <w:top w:val="single" w:sz="4" w:space="0" w:color="auto"/>
                  <w:left w:val="single" w:sz="4" w:space="0" w:color="auto"/>
                  <w:bottom w:val="single" w:sz="4" w:space="0" w:color="auto"/>
                  <w:right w:val="single" w:sz="4" w:space="0" w:color="auto"/>
                </w:tcBorders>
                <w:shd w:val="clear" w:color="000000" w:fill="FFFFFF"/>
                <w:hideMark/>
              </w:tcPr>
            </w:tcPrChange>
          </w:tcPr>
          <w:p w14:paraId="2172E2F5" w14:textId="7579A3BC"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 after shock – Gross solvency capital– Health mortality risk  </w:t>
            </w:r>
          </w:p>
        </w:tc>
        <w:tc>
          <w:tcPr>
            <w:tcW w:w="4819" w:type="dxa"/>
            <w:tcBorders>
              <w:top w:val="single" w:sz="4" w:space="0" w:color="auto"/>
              <w:left w:val="nil"/>
              <w:bottom w:val="single" w:sz="4" w:space="0" w:color="auto"/>
              <w:right w:val="single" w:sz="4" w:space="0" w:color="auto"/>
            </w:tcBorders>
            <w:shd w:val="clear" w:color="000000" w:fill="FFFFFF"/>
            <w:hideMark/>
            <w:tcPrChange w:id="110" w:author="Author">
              <w:tcPr>
                <w:tcW w:w="5297" w:type="dxa"/>
                <w:gridSpan w:val="3"/>
                <w:tcBorders>
                  <w:top w:val="single" w:sz="4" w:space="0" w:color="auto"/>
                  <w:left w:val="nil"/>
                  <w:bottom w:val="single" w:sz="4" w:space="0" w:color="auto"/>
                  <w:right w:val="single" w:sz="4" w:space="0" w:color="auto"/>
                </w:tcBorders>
                <w:shd w:val="clear" w:color="000000" w:fill="FFFFFF"/>
                <w:hideMark/>
              </w:tcPr>
            </w:tcPrChange>
          </w:tcPr>
          <w:p w14:paraId="4F798514" w14:textId="568B6BD1"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gross capital charge (before the loss absorbing capacity of technical provisions) for health mortality risk.</w:t>
            </w:r>
          </w:p>
          <w:p w14:paraId="03F33353"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37F20621" w14:textId="42E2B13E"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If R0010/C0010=1, this item represents gross capital charge for health mortality risk calculated using simplifications.</w:t>
            </w:r>
          </w:p>
        </w:tc>
      </w:tr>
      <w:tr w:rsidR="00D27ADE" w:rsidRPr="0098574A" w14:paraId="36B91465" w14:textId="77777777" w:rsidTr="0031437B">
        <w:trPr>
          <w:trHeight w:val="855"/>
          <w:trPrChange w:id="111" w:author="Author">
            <w:trPr>
              <w:trHeight w:val="855"/>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112"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665BD8C4" w14:textId="295BE32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R0200/C0020</w:t>
            </w:r>
          </w:p>
          <w:p w14:paraId="08828C97" w14:textId="1397D75A" w:rsidR="009D70C9" w:rsidRPr="0098574A" w:rsidRDefault="009D70C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(A2)</w:t>
            </w:r>
          </w:p>
        </w:tc>
        <w:tc>
          <w:tcPr>
            <w:tcW w:w="2198" w:type="dxa"/>
            <w:tcBorders>
              <w:top w:val="single" w:sz="4" w:space="0" w:color="auto"/>
              <w:left w:val="nil"/>
              <w:bottom w:val="single" w:sz="4" w:space="0" w:color="auto"/>
              <w:right w:val="single" w:sz="4" w:space="0" w:color="auto"/>
            </w:tcBorders>
            <w:shd w:val="clear" w:color="000000" w:fill="FFFFFF"/>
            <w:hideMark/>
            <w:tcPrChange w:id="113" w:author="Author">
              <w:tcPr>
                <w:tcW w:w="2531" w:type="dxa"/>
                <w:gridSpan w:val="4"/>
                <w:tcBorders>
                  <w:top w:val="single" w:sz="4" w:space="0" w:color="auto"/>
                  <w:left w:val="nil"/>
                  <w:bottom w:val="single" w:sz="4" w:space="0" w:color="auto"/>
                  <w:right w:val="single" w:sz="4" w:space="0" w:color="auto"/>
                </w:tcBorders>
                <w:shd w:val="clear" w:color="000000" w:fill="FFFFFF"/>
                <w:hideMark/>
              </w:tcPr>
            </w:tcPrChange>
          </w:tcPr>
          <w:p w14:paraId="1358307C"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Initial absolute values before shock – Assets – Health longevity  risk </w:t>
            </w:r>
          </w:p>
        </w:tc>
        <w:tc>
          <w:tcPr>
            <w:tcW w:w="4819" w:type="dxa"/>
            <w:tcBorders>
              <w:top w:val="single" w:sz="4" w:space="0" w:color="auto"/>
              <w:left w:val="nil"/>
              <w:bottom w:val="single" w:sz="4" w:space="0" w:color="auto"/>
              <w:right w:val="single" w:sz="4" w:space="0" w:color="auto"/>
            </w:tcBorders>
            <w:shd w:val="clear" w:color="000000" w:fill="FFFFFF"/>
            <w:hideMark/>
            <w:tcPrChange w:id="114" w:author="Author">
              <w:tcPr>
                <w:tcW w:w="5297" w:type="dxa"/>
                <w:gridSpan w:val="3"/>
                <w:tcBorders>
                  <w:top w:val="single" w:sz="4" w:space="0" w:color="auto"/>
                  <w:left w:val="nil"/>
                  <w:bottom w:val="single" w:sz="4" w:space="0" w:color="auto"/>
                  <w:right w:val="single" w:sz="4" w:space="0" w:color="auto"/>
                </w:tcBorders>
                <w:shd w:val="clear" w:color="000000" w:fill="FFFFFF"/>
                <w:hideMark/>
              </w:tcPr>
            </w:tcPrChange>
          </w:tcPr>
          <w:p w14:paraId="5D057D8D" w14:textId="0BF4E8F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the assets </w:t>
            </w:r>
            <w:del w:id="115" w:author="Author">
              <w:r w:rsidRPr="0098574A" w:rsidDel="00D46AD8">
                <w:rPr>
                  <w:rFonts w:ascii="Times New Roman" w:eastAsia="Times New Roman" w:hAnsi="Times New Roman" w:cs="Times New Roman"/>
                  <w:sz w:val="20"/>
                  <w:szCs w:val="20"/>
                  <w:lang w:val="en-GB" w:eastAsia="es-ES"/>
                </w:rPr>
                <w:delText>subject</w:delText>
              </w:r>
            </w:del>
            <w:ins w:id="116" w:author="Author">
              <w:r w:rsidR="00D46AD8">
                <w:rPr>
                  <w:rFonts w:ascii="Times New Roman" w:eastAsia="Times New Roman" w:hAnsi="Times New Roman" w:cs="Times New Roman"/>
                  <w:sz w:val="20"/>
                  <w:szCs w:val="20"/>
                  <w:lang w:val="en-GB" w:eastAsia="es-ES"/>
                </w:rPr>
                <w:t>sensitive</w:t>
              </w:r>
            </w:ins>
            <w:r w:rsidRPr="0098574A">
              <w:rPr>
                <w:rFonts w:ascii="Times New Roman" w:eastAsia="Times New Roman" w:hAnsi="Times New Roman" w:cs="Times New Roman"/>
                <w:sz w:val="20"/>
                <w:szCs w:val="20"/>
                <w:lang w:val="en-GB" w:eastAsia="es-ES"/>
              </w:rPr>
              <w:t xml:space="preserve"> to health longevity risk, before the shock. </w:t>
            </w:r>
          </w:p>
          <w:p w14:paraId="36AE748C"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3948BE4B" w14:textId="5DB9EF08"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Recoverables from reinsurance and SPVs shall not be included in this cell.</w:t>
            </w:r>
          </w:p>
        </w:tc>
      </w:tr>
      <w:tr w:rsidR="00D27ADE" w:rsidRPr="0098574A" w14:paraId="4DDBFDAE" w14:textId="77777777" w:rsidTr="0031437B">
        <w:trPr>
          <w:trHeight w:val="855"/>
          <w:trPrChange w:id="117" w:author="Author">
            <w:trPr>
              <w:trHeight w:val="855"/>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118"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18445694" w14:textId="5F42F9F9"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R0200/C0030</w:t>
            </w:r>
          </w:p>
          <w:p w14:paraId="0911A596" w14:textId="512D6999" w:rsidR="009D70C9" w:rsidRPr="0098574A" w:rsidRDefault="009D70C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(A2A)</w:t>
            </w:r>
          </w:p>
        </w:tc>
        <w:tc>
          <w:tcPr>
            <w:tcW w:w="2198" w:type="dxa"/>
            <w:tcBorders>
              <w:top w:val="single" w:sz="4" w:space="0" w:color="auto"/>
              <w:left w:val="nil"/>
              <w:bottom w:val="single" w:sz="4" w:space="0" w:color="auto"/>
              <w:right w:val="single" w:sz="4" w:space="0" w:color="auto"/>
            </w:tcBorders>
            <w:shd w:val="clear" w:color="000000" w:fill="FFFFFF"/>
            <w:hideMark/>
            <w:tcPrChange w:id="119" w:author="Author">
              <w:tcPr>
                <w:tcW w:w="2531" w:type="dxa"/>
                <w:gridSpan w:val="4"/>
                <w:tcBorders>
                  <w:top w:val="single" w:sz="4" w:space="0" w:color="auto"/>
                  <w:left w:val="nil"/>
                  <w:bottom w:val="single" w:sz="4" w:space="0" w:color="auto"/>
                  <w:right w:val="single" w:sz="4" w:space="0" w:color="auto"/>
                </w:tcBorders>
                <w:shd w:val="clear" w:color="000000" w:fill="FFFFFF"/>
                <w:hideMark/>
              </w:tcPr>
            </w:tcPrChange>
          </w:tcPr>
          <w:p w14:paraId="050A30BB"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Initial absolute values before shock – Liabilities –  Health longevity  risk  </w:t>
            </w:r>
          </w:p>
        </w:tc>
        <w:tc>
          <w:tcPr>
            <w:tcW w:w="4819" w:type="dxa"/>
            <w:tcBorders>
              <w:top w:val="single" w:sz="4" w:space="0" w:color="auto"/>
              <w:left w:val="nil"/>
              <w:bottom w:val="single" w:sz="4" w:space="0" w:color="auto"/>
              <w:right w:val="single" w:sz="4" w:space="0" w:color="auto"/>
            </w:tcBorders>
            <w:shd w:val="clear" w:color="000000" w:fill="FFFFFF"/>
            <w:hideMark/>
            <w:tcPrChange w:id="120" w:author="Author">
              <w:tcPr>
                <w:tcW w:w="5297" w:type="dxa"/>
                <w:gridSpan w:val="3"/>
                <w:tcBorders>
                  <w:top w:val="single" w:sz="4" w:space="0" w:color="auto"/>
                  <w:left w:val="nil"/>
                  <w:bottom w:val="single" w:sz="4" w:space="0" w:color="auto"/>
                  <w:right w:val="single" w:sz="4" w:space="0" w:color="auto"/>
                </w:tcBorders>
                <w:shd w:val="clear" w:color="000000" w:fill="FFFFFF"/>
                <w:hideMark/>
              </w:tcPr>
            </w:tcPrChange>
          </w:tcPr>
          <w:p w14:paraId="2198866F" w14:textId="4D99FC6F"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liabilities </w:t>
            </w:r>
            <w:del w:id="121" w:author="Author">
              <w:r w:rsidRPr="0098574A" w:rsidDel="00D46AD8">
                <w:rPr>
                  <w:rFonts w:ascii="Times New Roman" w:eastAsia="Times New Roman" w:hAnsi="Times New Roman" w:cs="Times New Roman"/>
                  <w:sz w:val="20"/>
                  <w:szCs w:val="20"/>
                  <w:lang w:val="en-GB" w:eastAsia="es-ES"/>
                </w:rPr>
                <w:delText>subject</w:delText>
              </w:r>
            </w:del>
            <w:ins w:id="122" w:author="Author">
              <w:r w:rsidR="00D46AD8">
                <w:rPr>
                  <w:rFonts w:ascii="Times New Roman" w:eastAsia="Times New Roman" w:hAnsi="Times New Roman" w:cs="Times New Roman"/>
                  <w:sz w:val="20"/>
                  <w:szCs w:val="20"/>
                  <w:lang w:val="en-GB" w:eastAsia="es-ES"/>
                </w:rPr>
                <w:t>sensitive</w:t>
              </w:r>
            </w:ins>
            <w:r w:rsidRPr="0098574A">
              <w:rPr>
                <w:rFonts w:ascii="Times New Roman" w:eastAsia="Times New Roman" w:hAnsi="Times New Roman" w:cs="Times New Roman"/>
                <w:sz w:val="20"/>
                <w:szCs w:val="20"/>
                <w:lang w:val="en-GB" w:eastAsia="es-ES"/>
              </w:rPr>
              <w:t xml:space="preserve"> to health longevity risk, before the shock. </w:t>
            </w:r>
          </w:p>
          <w:p w14:paraId="736A1375"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72FC231D" w14:textId="4779661E"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D27ADE" w:rsidRPr="0098574A" w14:paraId="0E8EC24B" w14:textId="77777777" w:rsidTr="0031437B">
        <w:trPr>
          <w:trHeight w:val="720"/>
          <w:trPrChange w:id="123" w:author="Author">
            <w:trPr>
              <w:trHeight w:val="720"/>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124"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548640F0" w14:textId="74CF6312"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R0200/C0040</w:t>
            </w:r>
          </w:p>
          <w:p w14:paraId="5E418534" w14:textId="7521CF17" w:rsidR="009D70C9" w:rsidRPr="0098574A" w:rsidRDefault="009D70C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(B2)</w:t>
            </w:r>
          </w:p>
        </w:tc>
        <w:tc>
          <w:tcPr>
            <w:tcW w:w="2198" w:type="dxa"/>
            <w:tcBorders>
              <w:top w:val="single" w:sz="4" w:space="0" w:color="auto"/>
              <w:left w:val="nil"/>
              <w:bottom w:val="single" w:sz="4" w:space="0" w:color="auto"/>
              <w:right w:val="single" w:sz="4" w:space="0" w:color="auto"/>
            </w:tcBorders>
            <w:shd w:val="clear" w:color="000000" w:fill="FFFFFF"/>
            <w:hideMark/>
            <w:tcPrChange w:id="125" w:author="Author">
              <w:tcPr>
                <w:tcW w:w="2531" w:type="dxa"/>
                <w:gridSpan w:val="4"/>
                <w:tcBorders>
                  <w:top w:val="single" w:sz="4" w:space="0" w:color="auto"/>
                  <w:left w:val="nil"/>
                  <w:bottom w:val="single" w:sz="4" w:space="0" w:color="auto"/>
                  <w:right w:val="single" w:sz="4" w:space="0" w:color="auto"/>
                </w:tcBorders>
                <w:shd w:val="clear" w:color="000000" w:fill="FFFFFF"/>
                <w:hideMark/>
              </w:tcPr>
            </w:tcPrChange>
          </w:tcPr>
          <w:p w14:paraId="12A0137B"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values after shock – Assets –  Health longevity  risk </w:t>
            </w:r>
          </w:p>
        </w:tc>
        <w:tc>
          <w:tcPr>
            <w:tcW w:w="4819" w:type="dxa"/>
            <w:tcBorders>
              <w:top w:val="single" w:sz="4" w:space="0" w:color="auto"/>
              <w:left w:val="nil"/>
              <w:bottom w:val="single" w:sz="4" w:space="0" w:color="auto"/>
              <w:right w:val="single" w:sz="4" w:space="0" w:color="auto"/>
            </w:tcBorders>
            <w:shd w:val="clear" w:color="000000" w:fill="FFFFFF"/>
            <w:hideMark/>
            <w:tcPrChange w:id="126" w:author="Author">
              <w:tcPr>
                <w:tcW w:w="5297" w:type="dxa"/>
                <w:gridSpan w:val="3"/>
                <w:tcBorders>
                  <w:top w:val="single" w:sz="4" w:space="0" w:color="auto"/>
                  <w:left w:val="nil"/>
                  <w:bottom w:val="single" w:sz="4" w:space="0" w:color="auto"/>
                  <w:right w:val="single" w:sz="4" w:space="0" w:color="auto"/>
                </w:tcBorders>
                <w:shd w:val="clear" w:color="000000" w:fill="FFFFFF"/>
                <w:hideMark/>
              </w:tcPr>
            </w:tcPrChange>
          </w:tcPr>
          <w:p w14:paraId="4113ED62" w14:textId="27760AB6"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the assets </w:t>
            </w:r>
            <w:del w:id="127" w:author="Author">
              <w:r w:rsidRPr="0098574A" w:rsidDel="00D46AD8">
                <w:rPr>
                  <w:rFonts w:ascii="Times New Roman" w:eastAsia="Times New Roman" w:hAnsi="Times New Roman" w:cs="Times New Roman"/>
                  <w:sz w:val="20"/>
                  <w:szCs w:val="20"/>
                  <w:lang w:val="en-GB" w:eastAsia="es-ES"/>
                </w:rPr>
                <w:delText>subject</w:delText>
              </w:r>
            </w:del>
            <w:ins w:id="128" w:author="Author">
              <w:r w:rsidR="00D46AD8">
                <w:rPr>
                  <w:rFonts w:ascii="Times New Roman" w:eastAsia="Times New Roman" w:hAnsi="Times New Roman" w:cs="Times New Roman"/>
                  <w:sz w:val="20"/>
                  <w:szCs w:val="20"/>
                  <w:lang w:val="en-GB" w:eastAsia="es-ES"/>
                </w:rPr>
                <w:t>sensitive</w:t>
              </w:r>
            </w:ins>
            <w:r w:rsidRPr="0098574A">
              <w:rPr>
                <w:rFonts w:ascii="Times New Roman" w:eastAsia="Times New Roman" w:hAnsi="Times New Roman" w:cs="Times New Roman"/>
                <w:sz w:val="20"/>
                <w:szCs w:val="20"/>
                <w:lang w:val="en-GB" w:eastAsia="es-ES"/>
              </w:rPr>
              <w:t xml:space="preserve"> to health longevity risk after the shock (i.e. permanent decrease in mortality rates).</w:t>
            </w:r>
          </w:p>
          <w:p w14:paraId="34869C86"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22180544" w14:textId="2B2F84F1"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Recoverables from reinsurance and SPVs shall not be included in this cell.</w:t>
            </w:r>
          </w:p>
        </w:tc>
      </w:tr>
      <w:tr w:rsidR="00D27ADE" w:rsidRPr="0098574A" w14:paraId="5A4588CD" w14:textId="77777777" w:rsidTr="0031437B">
        <w:trPr>
          <w:trHeight w:val="1872"/>
          <w:trPrChange w:id="129" w:author="Author">
            <w:trPr>
              <w:trHeight w:val="1872"/>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130"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541BA936" w14:textId="70971969"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R0200/C0050</w:t>
            </w:r>
          </w:p>
          <w:p w14:paraId="5A9788FB" w14:textId="1DB12D80" w:rsidR="009D70C9" w:rsidRPr="0098574A" w:rsidRDefault="009D70C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(B2A)</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Change w:id="131" w:author="Author">
              <w:tcPr>
                <w:tcW w:w="2531" w:type="dxa"/>
                <w:gridSpan w:val="4"/>
                <w:tcBorders>
                  <w:top w:val="single" w:sz="4" w:space="0" w:color="auto"/>
                  <w:left w:val="single" w:sz="4" w:space="0" w:color="auto"/>
                  <w:bottom w:val="single" w:sz="4" w:space="0" w:color="auto"/>
                  <w:right w:val="single" w:sz="4" w:space="0" w:color="auto"/>
                </w:tcBorders>
                <w:shd w:val="clear" w:color="000000" w:fill="FFFFFF"/>
                <w:hideMark/>
              </w:tcPr>
            </w:tcPrChange>
          </w:tcPr>
          <w:p w14:paraId="026EF4D5" w14:textId="6FB6C821"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Absolute values after shock – Liabilities (after the loss absorbing capacity of technical provisions) –  Health longevity  risk</w:t>
            </w:r>
          </w:p>
        </w:tc>
        <w:tc>
          <w:tcPr>
            <w:tcW w:w="4819" w:type="dxa"/>
            <w:tcBorders>
              <w:top w:val="single" w:sz="4" w:space="0" w:color="auto"/>
              <w:left w:val="nil"/>
              <w:bottom w:val="single" w:sz="4" w:space="0" w:color="auto"/>
              <w:right w:val="single" w:sz="4" w:space="0" w:color="auto"/>
            </w:tcBorders>
            <w:shd w:val="clear" w:color="000000" w:fill="FFFFFF"/>
            <w:hideMark/>
            <w:tcPrChange w:id="132" w:author="Author">
              <w:tcPr>
                <w:tcW w:w="5297" w:type="dxa"/>
                <w:gridSpan w:val="3"/>
                <w:tcBorders>
                  <w:top w:val="single" w:sz="4" w:space="0" w:color="auto"/>
                  <w:left w:val="nil"/>
                  <w:bottom w:val="single" w:sz="4" w:space="0" w:color="auto"/>
                  <w:right w:val="single" w:sz="4" w:space="0" w:color="auto"/>
                </w:tcBorders>
                <w:shd w:val="clear" w:color="000000" w:fill="FFFFFF"/>
                <w:hideMark/>
              </w:tcPr>
            </w:tcPrChange>
          </w:tcPr>
          <w:p w14:paraId="75B33537" w14:textId="7685C088"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the liabilities (after the loss absorbing capacity of technical provisions) </w:t>
            </w:r>
            <w:del w:id="133" w:author="Author">
              <w:r w:rsidRPr="0098574A" w:rsidDel="00D46AD8">
                <w:rPr>
                  <w:rFonts w:ascii="Times New Roman" w:eastAsia="Times New Roman" w:hAnsi="Times New Roman" w:cs="Times New Roman"/>
                  <w:sz w:val="20"/>
                  <w:szCs w:val="20"/>
                  <w:lang w:val="en-GB" w:eastAsia="es-ES"/>
                </w:rPr>
                <w:delText>subject</w:delText>
              </w:r>
            </w:del>
            <w:ins w:id="134" w:author="Author">
              <w:r w:rsidR="00D46AD8">
                <w:rPr>
                  <w:rFonts w:ascii="Times New Roman" w:eastAsia="Times New Roman" w:hAnsi="Times New Roman" w:cs="Times New Roman"/>
                  <w:sz w:val="20"/>
                  <w:szCs w:val="20"/>
                  <w:lang w:val="en-GB" w:eastAsia="es-ES"/>
                </w:rPr>
                <w:t>sensitive</w:t>
              </w:r>
            </w:ins>
            <w:r w:rsidRPr="0098574A">
              <w:rPr>
                <w:rFonts w:ascii="Times New Roman" w:eastAsia="Times New Roman" w:hAnsi="Times New Roman" w:cs="Times New Roman"/>
                <w:sz w:val="20"/>
                <w:szCs w:val="20"/>
                <w:lang w:val="en-GB" w:eastAsia="es-ES"/>
              </w:rPr>
              <w:t xml:space="preserve"> to health longevity risk, after the shock (i.e. permanent decrease in mortality rates.</w:t>
            </w:r>
          </w:p>
          <w:p w14:paraId="174F550F"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770D74C4" w14:textId="7B003144"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D27ADE" w:rsidRPr="0098574A" w14:paraId="2E563DAB" w14:textId="77777777" w:rsidTr="0031437B">
        <w:trPr>
          <w:trHeight w:val="1630"/>
          <w:trPrChange w:id="135" w:author="Author">
            <w:trPr>
              <w:trHeight w:val="1630"/>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136"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21C096FD" w14:textId="29014B30"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R0200/C0060</w:t>
            </w:r>
          </w:p>
          <w:p w14:paraId="72A7051E" w14:textId="1B023CA5" w:rsidR="009D70C9" w:rsidRPr="0098574A" w:rsidRDefault="009D70C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(C2)</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Change w:id="137" w:author="Author">
              <w:tcPr>
                <w:tcW w:w="2531" w:type="dxa"/>
                <w:gridSpan w:val="4"/>
                <w:tcBorders>
                  <w:top w:val="single" w:sz="4" w:space="0" w:color="auto"/>
                  <w:left w:val="single" w:sz="4" w:space="0" w:color="auto"/>
                  <w:bottom w:val="single" w:sz="4" w:space="0" w:color="auto"/>
                  <w:right w:val="single" w:sz="4" w:space="0" w:color="auto"/>
                </w:tcBorders>
                <w:shd w:val="clear" w:color="000000" w:fill="FFFFFF"/>
                <w:hideMark/>
              </w:tcPr>
            </w:tcPrChange>
          </w:tcPr>
          <w:p w14:paraId="0C7C5161" w14:textId="49572C9F"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Absolute value after shock – Net solvency capital requirements–  Health longevity  risk</w:t>
            </w:r>
          </w:p>
        </w:tc>
        <w:tc>
          <w:tcPr>
            <w:tcW w:w="4819" w:type="dxa"/>
            <w:tcBorders>
              <w:top w:val="single" w:sz="4" w:space="0" w:color="auto"/>
              <w:left w:val="nil"/>
              <w:bottom w:val="single" w:sz="4" w:space="0" w:color="auto"/>
              <w:right w:val="single" w:sz="4" w:space="0" w:color="auto"/>
            </w:tcBorders>
            <w:shd w:val="clear" w:color="000000" w:fill="FFFFFF"/>
            <w:hideMark/>
            <w:tcPrChange w:id="138" w:author="Author">
              <w:tcPr>
                <w:tcW w:w="5297" w:type="dxa"/>
                <w:gridSpan w:val="3"/>
                <w:tcBorders>
                  <w:top w:val="single" w:sz="4" w:space="0" w:color="auto"/>
                  <w:left w:val="nil"/>
                  <w:bottom w:val="single" w:sz="4" w:space="0" w:color="auto"/>
                  <w:right w:val="single" w:sz="4" w:space="0" w:color="auto"/>
                </w:tcBorders>
                <w:shd w:val="clear" w:color="000000" w:fill="FFFFFF"/>
                <w:hideMark/>
              </w:tcPr>
            </w:tcPrChange>
          </w:tcPr>
          <w:p w14:paraId="184AA4EC"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net capital charge for health longevity risk, after adjustment for the loss absorbing capacity of technical provisions. </w:t>
            </w:r>
          </w:p>
          <w:p w14:paraId="02A5AB6F"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6A6135B5" w14:textId="6D49775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If R0020/C0010=1, this item represents net capital charge for health longevity risk calculated using simplifications.</w:t>
            </w:r>
          </w:p>
        </w:tc>
      </w:tr>
      <w:tr w:rsidR="00D27ADE" w:rsidRPr="0098574A" w14:paraId="0925076D" w14:textId="77777777" w:rsidTr="0031437B">
        <w:trPr>
          <w:trHeight w:val="855"/>
          <w:trPrChange w:id="139" w:author="Author">
            <w:trPr>
              <w:trHeight w:val="855"/>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140"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1BDC0295" w14:textId="2324E61B"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R0200/C0070</w:t>
            </w:r>
          </w:p>
          <w:p w14:paraId="0E23F8E3" w14:textId="7915DB53" w:rsidR="009D70C9" w:rsidRPr="0098574A" w:rsidRDefault="009D70C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(B2B)</w:t>
            </w:r>
          </w:p>
        </w:tc>
        <w:tc>
          <w:tcPr>
            <w:tcW w:w="2198" w:type="dxa"/>
            <w:tcBorders>
              <w:top w:val="single" w:sz="4" w:space="0" w:color="auto"/>
              <w:left w:val="nil"/>
              <w:bottom w:val="single" w:sz="4" w:space="0" w:color="auto"/>
              <w:right w:val="single" w:sz="4" w:space="0" w:color="auto"/>
            </w:tcBorders>
            <w:shd w:val="clear" w:color="000000" w:fill="FFFFFF"/>
            <w:hideMark/>
            <w:tcPrChange w:id="141" w:author="Author">
              <w:tcPr>
                <w:tcW w:w="2531" w:type="dxa"/>
                <w:gridSpan w:val="4"/>
                <w:tcBorders>
                  <w:top w:val="single" w:sz="4" w:space="0" w:color="auto"/>
                  <w:left w:val="nil"/>
                  <w:bottom w:val="single" w:sz="4" w:space="0" w:color="auto"/>
                  <w:right w:val="single" w:sz="4" w:space="0" w:color="auto"/>
                </w:tcBorders>
                <w:shd w:val="clear" w:color="000000" w:fill="FFFFFF"/>
                <w:hideMark/>
              </w:tcPr>
            </w:tcPrChange>
          </w:tcPr>
          <w:p w14:paraId="150FCAEC" w14:textId="599C693B"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 after shock – Liabilities (before the loss absorbing capacity of technical provisions) – Health longevity risk </w:t>
            </w:r>
          </w:p>
        </w:tc>
        <w:tc>
          <w:tcPr>
            <w:tcW w:w="4819" w:type="dxa"/>
            <w:tcBorders>
              <w:top w:val="single" w:sz="4" w:space="0" w:color="auto"/>
              <w:left w:val="nil"/>
              <w:bottom w:val="single" w:sz="4" w:space="0" w:color="auto"/>
              <w:right w:val="single" w:sz="4" w:space="0" w:color="auto"/>
            </w:tcBorders>
            <w:shd w:val="clear" w:color="000000" w:fill="FFFFFF"/>
            <w:hideMark/>
            <w:tcPrChange w:id="142" w:author="Author">
              <w:tcPr>
                <w:tcW w:w="5297" w:type="dxa"/>
                <w:gridSpan w:val="3"/>
                <w:tcBorders>
                  <w:top w:val="single" w:sz="4" w:space="0" w:color="auto"/>
                  <w:left w:val="nil"/>
                  <w:bottom w:val="single" w:sz="4" w:space="0" w:color="auto"/>
                  <w:right w:val="single" w:sz="4" w:space="0" w:color="auto"/>
                </w:tcBorders>
                <w:shd w:val="clear" w:color="000000" w:fill="FFFFFF"/>
                <w:hideMark/>
              </w:tcPr>
            </w:tcPrChange>
          </w:tcPr>
          <w:p w14:paraId="526AF570" w14:textId="04380823"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the liabilities (before the loss absorbing capacity of technical provisions) </w:t>
            </w:r>
            <w:del w:id="143" w:author="Author">
              <w:r w:rsidRPr="0098574A" w:rsidDel="00D46AD8">
                <w:rPr>
                  <w:rFonts w:ascii="Times New Roman" w:eastAsia="Times New Roman" w:hAnsi="Times New Roman" w:cs="Times New Roman"/>
                  <w:sz w:val="20"/>
                  <w:szCs w:val="20"/>
                  <w:lang w:val="en-GB" w:eastAsia="es-ES"/>
                </w:rPr>
                <w:delText>subject</w:delText>
              </w:r>
            </w:del>
            <w:ins w:id="144" w:author="Author">
              <w:r w:rsidR="00D46AD8">
                <w:rPr>
                  <w:rFonts w:ascii="Times New Roman" w:eastAsia="Times New Roman" w:hAnsi="Times New Roman" w:cs="Times New Roman"/>
                  <w:sz w:val="20"/>
                  <w:szCs w:val="20"/>
                  <w:lang w:val="en-GB" w:eastAsia="es-ES"/>
                </w:rPr>
                <w:t>sensitive</w:t>
              </w:r>
            </w:ins>
            <w:r w:rsidRPr="0098574A">
              <w:rPr>
                <w:rFonts w:ascii="Times New Roman" w:eastAsia="Times New Roman" w:hAnsi="Times New Roman" w:cs="Times New Roman"/>
                <w:sz w:val="20"/>
                <w:szCs w:val="20"/>
                <w:lang w:val="en-GB" w:eastAsia="es-ES"/>
              </w:rPr>
              <w:t xml:space="preserve"> to health longevity risk, after the shock (permanent decrease in mortality rates).</w:t>
            </w:r>
          </w:p>
          <w:p w14:paraId="6C56AEEA"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19E88AE4" w14:textId="5481300E"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D27ADE" w:rsidRPr="0098574A" w14:paraId="3AD451D6" w14:textId="77777777" w:rsidTr="0031437B">
        <w:trPr>
          <w:trHeight w:val="1261"/>
          <w:trPrChange w:id="145" w:author="Author">
            <w:trPr>
              <w:trHeight w:val="1261"/>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146"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04D1743E" w14:textId="1FF7A1A9"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R0200/C0080</w:t>
            </w:r>
          </w:p>
          <w:p w14:paraId="0DBEF064" w14:textId="2BD37750" w:rsidR="009D70C9" w:rsidRPr="0098574A" w:rsidRDefault="009D70C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(D2)</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Change w:id="147" w:author="Author">
              <w:tcPr>
                <w:tcW w:w="2531" w:type="dxa"/>
                <w:gridSpan w:val="4"/>
                <w:tcBorders>
                  <w:top w:val="single" w:sz="4" w:space="0" w:color="auto"/>
                  <w:left w:val="single" w:sz="4" w:space="0" w:color="auto"/>
                  <w:bottom w:val="single" w:sz="4" w:space="0" w:color="auto"/>
                  <w:right w:val="single" w:sz="4" w:space="0" w:color="auto"/>
                </w:tcBorders>
                <w:shd w:val="clear" w:color="000000" w:fill="FFFFFF"/>
                <w:hideMark/>
              </w:tcPr>
            </w:tcPrChange>
          </w:tcPr>
          <w:p w14:paraId="7118DC6E" w14:textId="130ADE11"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 after shock – Gross solvency capital–  Health longevity  risk </w:t>
            </w:r>
          </w:p>
        </w:tc>
        <w:tc>
          <w:tcPr>
            <w:tcW w:w="4819" w:type="dxa"/>
            <w:tcBorders>
              <w:top w:val="single" w:sz="4" w:space="0" w:color="auto"/>
              <w:left w:val="nil"/>
              <w:bottom w:val="single" w:sz="4" w:space="0" w:color="auto"/>
              <w:right w:val="single" w:sz="4" w:space="0" w:color="auto"/>
            </w:tcBorders>
            <w:shd w:val="clear" w:color="000000" w:fill="FFFFFF"/>
            <w:hideMark/>
            <w:tcPrChange w:id="148" w:author="Author">
              <w:tcPr>
                <w:tcW w:w="5297" w:type="dxa"/>
                <w:gridSpan w:val="3"/>
                <w:tcBorders>
                  <w:top w:val="single" w:sz="4" w:space="0" w:color="auto"/>
                  <w:left w:val="nil"/>
                  <w:bottom w:val="single" w:sz="4" w:space="0" w:color="auto"/>
                  <w:right w:val="single" w:sz="4" w:space="0" w:color="auto"/>
                </w:tcBorders>
                <w:shd w:val="clear" w:color="000000" w:fill="FFFFFF"/>
                <w:hideMark/>
              </w:tcPr>
            </w:tcPrChange>
          </w:tcPr>
          <w:p w14:paraId="61CD64D4" w14:textId="22F5DF96"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gross capital charge (before the loss absorbing capacity of technical provisions) for health longevity risk.</w:t>
            </w:r>
          </w:p>
          <w:p w14:paraId="1FA1FACD"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2BBADD9B" w14:textId="326BECB6"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If R0020/C0010=1, this item represents gross capital charge for health longevity risk calculated using simplifications.</w:t>
            </w:r>
          </w:p>
        </w:tc>
      </w:tr>
      <w:tr w:rsidR="00D27ADE" w:rsidRPr="0098574A" w14:paraId="6AC26650" w14:textId="77777777" w:rsidTr="0031437B">
        <w:trPr>
          <w:trHeight w:val="964"/>
          <w:trPrChange w:id="149" w:author="Author">
            <w:trPr>
              <w:trHeight w:val="964"/>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150"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770AE368" w14:textId="44B8FECA"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R0300/C0060</w:t>
            </w:r>
          </w:p>
          <w:p w14:paraId="223FA0B4" w14:textId="0D3E1AAE" w:rsidR="009D70C9" w:rsidRPr="0098574A" w:rsidRDefault="009D70C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(C3)</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Change w:id="151" w:author="Author">
              <w:tcPr>
                <w:tcW w:w="2531" w:type="dxa"/>
                <w:gridSpan w:val="4"/>
                <w:tcBorders>
                  <w:top w:val="single" w:sz="4" w:space="0" w:color="auto"/>
                  <w:left w:val="single" w:sz="4" w:space="0" w:color="auto"/>
                  <w:bottom w:val="single" w:sz="4" w:space="0" w:color="auto"/>
                  <w:right w:val="single" w:sz="4" w:space="0" w:color="auto"/>
                </w:tcBorders>
                <w:shd w:val="clear" w:color="000000" w:fill="FFFFFF"/>
                <w:hideMark/>
              </w:tcPr>
            </w:tcPrChange>
          </w:tcPr>
          <w:p w14:paraId="7E04E597" w14:textId="3B039950"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 after shock – Net solvency capital requirements–Health disability - morbidity  risk </w:t>
            </w:r>
          </w:p>
        </w:tc>
        <w:tc>
          <w:tcPr>
            <w:tcW w:w="4819" w:type="dxa"/>
            <w:tcBorders>
              <w:top w:val="single" w:sz="4" w:space="0" w:color="auto"/>
              <w:left w:val="nil"/>
              <w:bottom w:val="single" w:sz="4" w:space="0" w:color="auto"/>
              <w:right w:val="single" w:sz="4" w:space="0" w:color="auto"/>
            </w:tcBorders>
            <w:shd w:val="clear" w:color="000000" w:fill="FFFFFF"/>
            <w:hideMark/>
            <w:tcPrChange w:id="152" w:author="Author">
              <w:tcPr>
                <w:tcW w:w="5297" w:type="dxa"/>
                <w:gridSpan w:val="3"/>
                <w:tcBorders>
                  <w:top w:val="single" w:sz="4" w:space="0" w:color="auto"/>
                  <w:left w:val="nil"/>
                  <w:bottom w:val="single" w:sz="4" w:space="0" w:color="auto"/>
                  <w:right w:val="single" w:sz="4" w:space="0" w:color="auto"/>
                </w:tcBorders>
                <w:shd w:val="clear" w:color="000000" w:fill="FFFFFF"/>
                <w:hideMark/>
              </w:tcPr>
            </w:tcPrChange>
          </w:tcPr>
          <w:p w14:paraId="1CE8C7A5"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net capital charge for health disability - morbidity risk, after adjustment for the loss absorbing capacity of technical provisions. </w:t>
            </w:r>
          </w:p>
          <w:p w14:paraId="293FCD19"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60D51CE5" w14:textId="373DDD4F"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r>
      <w:tr w:rsidR="00D27ADE" w:rsidRPr="0098574A" w14:paraId="2F92E1A3" w14:textId="77777777" w:rsidTr="0031437B">
        <w:trPr>
          <w:trHeight w:val="1096"/>
          <w:trPrChange w:id="153" w:author="Author">
            <w:trPr>
              <w:trHeight w:val="1096"/>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154"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46D0D072" w14:textId="0D5684E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R0300/C0080</w:t>
            </w:r>
          </w:p>
          <w:p w14:paraId="17CF5BF0" w14:textId="5C6EF5B4" w:rsidR="009D70C9" w:rsidRPr="0098574A" w:rsidRDefault="009D70C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(D3)</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Change w:id="155" w:author="Author">
              <w:tcPr>
                <w:tcW w:w="2531" w:type="dxa"/>
                <w:gridSpan w:val="4"/>
                <w:tcBorders>
                  <w:top w:val="single" w:sz="4" w:space="0" w:color="auto"/>
                  <w:left w:val="single" w:sz="4" w:space="0" w:color="auto"/>
                  <w:bottom w:val="single" w:sz="4" w:space="0" w:color="auto"/>
                  <w:right w:val="single" w:sz="4" w:space="0" w:color="auto"/>
                </w:tcBorders>
                <w:shd w:val="clear" w:color="000000" w:fill="FFFFFF"/>
                <w:hideMark/>
              </w:tcPr>
            </w:tcPrChange>
          </w:tcPr>
          <w:p w14:paraId="0906C548" w14:textId="6C9D08BF"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 after shock – Gross solvency capital– Health disability - morbidity  risk </w:t>
            </w:r>
          </w:p>
        </w:tc>
        <w:tc>
          <w:tcPr>
            <w:tcW w:w="4819" w:type="dxa"/>
            <w:tcBorders>
              <w:top w:val="single" w:sz="4" w:space="0" w:color="auto"/>
              <w:left w:val="nil"/>
              <w:bottom w:val="single" w:sz="4" w:space="0" w:color="auto"/>
              <w:right w:val="single" w:sz="4" w:space="0" w:color="auto"/>
            </w:tcBorders>
            <w:shd w:val="clear" w:color="000000" w:fill="FFFFFF"/>
            <w:hideMark/>
            <w:tcPrChange w:id="156" w:author="Author">
              <w:tcPr>
                <w:tcW w:w="5297" w:type="dxa"/>
                <w:gridSpan w:val="3"/>
                <w:tcBorders>
                  <w:top w:val="single" w:sz="4" w:space="0" w:color="auto"/>
                  <w:left w:val="nil"/>
                  <w:bottom w:val="single" w:sz="4" w:space="0" w:color="auto"/>
                  <w:right w:val="single" w:sz="4" w:space="0" w:color="auto"/>
                </w:tcBorders>
                <w:shd w:val="clear" w:color="000000" w:fill="FFFFFF"/>
                <w:hideMark/>
              </w:tcPr>
            </w:tcPrChange>
          </w:tcPr>
          <w:p w14:paraId="63CB0C62" w14:textId="5F657741"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gross capital charge (before the loss absorbing capacity of technical provisions) for health disability - morbidity risk.</w:t>
            </w:r>
          </w:p>
          <w:p w14:paraId="657E0BAD" w14:textId="6A13A1BF"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r>
      <w:tr w:rsidR="00D27ADE" w:rsidRPr="0098574A" w14:paraId="73F8DAE0" w14:textId="77777777" w:rsidTr="0031437B">
        <w:trPr>
          <w:trHeight w:val="1355"/>
          <w:trPrChange w:id="157" w:author="Author">
            <w:trPr>
              <w:trHeight w:val="1355"/>
            </w:trPr>
          </w:trPrChange>
        </w:trPr>
        <w:tc>
          <w:tcPr>
            <w:tcW w:w="1630" w:type="dxa"/>
            <w:tcBorders>
              <w:top w:val="single" w:sz="4" w:space="0" w:color="auto"/>
              <w:left w:val="single" w:sz="4" w:space="0" w:color="auto"/>
              <w:bottom w:val="single" w:sz="4" w:space="0" w:color="auto"/>
              <w:right w:val="single" w:sz="4" w:space="0" w:color="auto"/>
            </w:tcBorders>
            <w:shd w:val="clear" w:color="auto" w:fill="auto"/>
            <w:tcPrChange w:id="158" w:author="Author">
              <w:tcPr>
                <w:tcW w:w="1630" w:type="dxa"/>
                <w:gridSpan w:val="2"/>
                <w:tcBorders>
                  <w:top w:val="single" w:sz="4" w:space="0" w:color="auto"/>
                  <w:left w:val="single" w:sz="4" w:space="0" w:color="auto"/>
                  <w:bottom w:val="single" w:sz="4" w:space="0" w:color="auto"/>
                  <w:right w:val="single" w:sz="4" w:space="0" w:color="auto"/>
                </w:tcBorders>
                <w:shd w:val="clear" w:color="auto" w:fill="auto"/>
              </w:tcPr>
            </w:tcPrChange>
          </w:tcPr>
          <w:p w14:paraId="4EC899A2" w14:textId="48D70AAB" w:rsidR="00D27ADE" w:rsidRPr="0098574A" w:rsidDel="001866A4" w:rsidRDefault="00D27ADE">
            <w:pPr>
              <w:spacing w:after="0" w:line="240" w:lineRule="auto"/>
              <w:rPr>
                <w:rFonts w:ascii="Times New Roman" w:eastAsia="Times New Roman" w:hAnsi="Times New Roman" w:cs="Times New Roman"/>
                <w:sz w:val="20"/>
                <w:szCs w:val="20"/>
                <w:lang w:val="en-GB" w:eastAsia="es-ES"/>
              </w:rPr>
            </w:pPr>
            <w:del w:id="159" w:author="Author">
              <w:r w:rsidRPr="0098574A" w:rsidDel="001B15EA">
                <w:rPr>
                  <w:rFonts w:ascii="Times New Roman" w:eastAsia="Times New Roman" w:hAnsi="Times New Roman" w:cs="Times New Roman"/>
                  <w:sz w:val="20"/>
                  <w:szCs w:val="20"/>
                  <w:lang w:val="en-GB" w:eastAsia="es-ES"/>
                </w:rPr>
                <w:delText>R0310/C0020</w:delText>
              </w:r>
            </w:del>
          </w:p>
        </w:tc>
        <w:tc>
          <w:tcPr>
            <w:tcW w:w="2198" w:type="dxa"/>
            <w:tcBorders>
              <w:top w:val="single" w:sz="4" w:space="0" w:color="auto"/>
              <w:left w:val="single" w:sz="4" w:space="0" w:color="auto"/>
              <w:bottom w:val="single" w:sz="4" w:space="0" w:color="auto"/>
              <w:right w:val="single" w:sz="4" w:space="0" w:color="auto"/>
            </w:tcBorders>
            <w:shd w:val="clear" w:color="auto" w:fill="auto"/>
            <w:tcPrChange w:id="160" w:author="Author">
              <w:tcPr>
                <w:tcW w:w="2531" w:type="dxa"/>
                <w:gridSpan w:val="4"/>
                <w:tcBorders>
                  <w:top w:val="single" w:sz="4" w:space="0" w:color="auto"/>
                  <w:left w:val="single" w:sz="4" w:space="0" w:color="auto"/>
                  <w:bottom w:val="single" w:sz="4" w:space="0" w:color="auto"/>
                  <w:right w:val="single" w:sz="4" w:space="0" w:color="auto"/>
                </w:tcBorders>
                <w:shd w:val="clear" w:color="auto" w:fill="auto"/>
              </w:tcPr>
            </w:tcPrChange>
          </w:tcPr>
          <w:p w14:paraId="00BAB240" w14:textId="1DEDDA29" w:rsidR="00D27ADE" w:rsidRPr="0098574A" w:rsidRDefault="00D27ADE">
            <w:pPr>
              <w:spacing w:after="0" w:line="240" w:lineRule="auto"/>
              <w:rPr>
                <w:rFonts w:ascii="Times New Roman" w:eastAsia="Times New Roman" w:hAnsi="Times New Roman" w:cs="Times New Roman"/>
                <w:sz w:val="20"/>
                <w:szCs w:val="20"/>
                <w:lang w:val="en-GB" w:eastAsia="es-ES"/>
              </w:rPr>
            </w:pPr>
            <w:del w:id="161" w:author="Author">
              <w:r w:rsidRPr="0098574A" w:rsidDel="001B15EA">
                <w:rPr>
                  <w:rFonts w:ascii="Times New Roman" w:eastAsia="Times New Roman" w:hAnsi="Times New Roman" w:cs="Times New Roman"/>
                  <w:sz w:val="20"/>
                  <w:szCs w:val="20"/>
                  <w:lang w:val="en-GB" w:eastAsia="es-ES"/>
                </w:rPr>
                <w:delText>Initial absolute values before shock – Assets – Health disability - morbidity  risk – Medical expenses</w:delText>
              </w:r>
            </w:del>
          </w:p>
        </w:tc>
        <w:tc>
          <w:tcPr>
            <w:tcW w:w="4819" w:type="dxa"/>
            <w:tcBorders>
              <w:top w:val="single" w:sz="4" w:space="0" w:color="auto"/>
              <w:left w:val="nil"/>
              <w:bottom w:val="single" w:sz="4" w:space="0" w:color="auto"/>
              <w:right w:val="single" w:sz="4" w:space="0" w:color="auto"/>
            </w:tcBorders>
            <w:shd w:val="clear" w:color="auto" w:fill="auto"/>
            <w:tcPrChange w:id="162" w:author="Author">
              <w:tcPr>
                <w:tcW w:w="5297" w:type="dxa"/>
                <w:gridSpan w:val="3"/>
                <w:tcBorders>
                  <w:top w:val="single" w:sz="4" w:space="0" w:color="auto"/>
                  <w:left w:val="nil"/>
                  <w:bottom w:val="single" w:sz="4" w:space="0" w:color="auto"/>
                  <w:right w:val="single" w:sz="4" w:space="0" w:color="auto"/>
                </w:tcBorders>
                <w:shd w:val="clear" w:color="auto" w:fill="auto"/>
              </w:tcPr>
            </w:tcPrChange>
          </w:tcPr>
          <w:p w14:paraId="590BD73C" w14:textId="2D5C38A1" w:rsidR="00D27ADE" w:rsidRPr="0098574A" w:rsidDel="001B15EA" w:rsidRDefault="00D27ADE">
            <w:pPr>
              <w:spacing w:after="0" w:line="240" w:lineRule="auto"/>
              <w:rPr>
                <w:del w:id="163" w:author="Author"/>
                <w:rFonts w:ascii="Times New Roman" w:eastAsia="Times New Roman" w:hAnsi="Times New Roman" w:cs="Times New Roman"/>
                <w:sz w:val="20"/>
                <w:szCs w:val="20"/>
                <w:lang w:val="en-GB" w:eastAsia="es-ES"/>
              </w:rPr>
            </w:pPr>
            <w:del w:id="164" w:author="Author">
              <w:r w:rsidRPr="0098574A" w:rsidDel="001B15EA">
                <w:rPr>
                  <w:rFonts w:ascii="Times New Roman" w:eastAsia="Times New Roman" w:hAnsi="Times New Roman" w:cs="Times New Roman"/>
                  <w:sz w:val="20"/>
                  <w:szCs w:val="20"/>
                  <w:lang w:val="en-GB" w:eastAsia="es-ES"/>
                </w:rPr>
                <w:delText xml:space="preserve">This is the absolute value of the assets </w:delText>
              </w:r>
              <w:r w:rsidRPr="0098574A" w:rsidDel="00003F95">
                <w:rPr>
                  <w:rFonts w:ascii="Times New Roman" w:eastAsia="Times New Roman" w:hAnsi="Times New Roman" w:cs="Times New Roman"/>
                  <w:sz w:val="20"/>
                  <w:szCs w:val="20"/>
                  <w:lang w:val="en-GB" w:eastAsia="es-ES"/>
                </w:rPr>
                <w:delText xml:space="preserve">subject </w:delText>
              </w:r>
              <w:r w:rsidRPr="0098574A" w:rsidDel="001B15EA">
                <w:rPr>
                  <w:rFonts w:ascii="Times New Roman" w:eastAsia="Times New Roman" w:hAnsi="Times New Roman" w:cs="Times New Roman"/>
                  <w:sz w:val="20"/>
                  <w:szCs w:val="20"/>
                  <w:lang w:val="en-GB" w:eastAsia="es-ES"/>
                </w:rPr>
                <w:delText>to health disability - morbidity risk – Medical expenses, before the shock.</w:delText>
              </w:r>
            </w:del>
          </w:p>
          <w:p w14:paraId="364CEFCA" w14:textId="45F53601" w:rsidR="00D27ADE" w:rsidRPr="0098574A" w:rsidDel="001B15EA" w:rsidRDefault="00D27ADE">
            <w:pPr>
              <w:spacing w:after="0" w:line="240" w:lineRule="auto"/>
              <w:rPr>
                <w:del w:id="165" w:author="Author"/>
                <w:rFonts w:ascii="Times New Roman" w:eastAsia="Times New Roman" w:hAnsi="Times New Roman" w:cs="Times New Roman"/>
                <w:sz w:val="20"/>
                <w:szCs w:val="20"/>
                <w:lang w:val="en-GB" w:eastAsia="es-ES"/>
              </w:rPr>
            </w:pPr>
          </w:p>
          <w:p w14:paraId="1554DEED" w14:textId="6B25A312" w:rsidR="00D27ADE" w:rsidRPr="0098574A" w:rsidRDefault="00D27ADE">
            <w:pPr>
              <w:spacing w:after="0" w:line="240" w:lineRule="auto"/>
              <w:rPr>
                <w:rFonts w:ascii="Times New Roman" w:eastAsia="Times New Roman" w:hAnsi="Times New Roman" w:cs="Times New Roman"/>
                <w:sz w:val="20"/>
                <w:szCs w:val="20"/>
                <w:lang w:val="en-GB" w:eastAsia="es-ES"/>
              </w:rPr>
            </w:pPr>
            <w:del w:id="166" w:author="Author">
              <w:r w:rsidRPr="0098574A" w:rsidDel="001B15EA">
                <w:rPr>
                  <w:rFonts w:ascii="Times New Roman" w:eastAsia="Times New Roman" w:hAnsi="Times New Roman" w:cs="Times New Roman"/>
                  <w:sz w:val="20"/>
                  <w:szCs w:val="20"/>
                  <w:lang w:val="en-GB" w:eastAsia="es-ES"/>
                </w:rPr>
                <w:delText>Recoverables from reinsurance and SPVs shall not be included in this cell.</w:delText>
              </w:r>
            </w:del>
          </w:p>
        </w:tc>
      </w:tr>
      <w:tr w:rsidR="00D27ADE" w:rsidRPr="0098574A" w14:paraId="364E5B7F" w14:textId="77777777" w:rsidTr="0031437B">
        <w:trPr>
          <w:trHeight w:val="1274"/>
          <w:trPrChange w:id="167" w:author="Author">
            <w:trPr>
              <w:trHeight w:val="1274"/>
            </w:trPr>
          </w:trPrChange>
        </w:trPr>
        <w:tc>
          <w:tcPr>
            <w:tcW w:w="1630" w:type="dxa"/>
            <w:tcBorders>
              <w:top w:val="single" w:sz="4" w:space="0" w:color="auto"/>
              <w:left w:val="single" w:sz="4" w:space="0" w:color="auto"/>
              <w:bottom w:val="single" w:sz="4" w:space="0" w:color="auto"/>
              <w:right w:val="single" w:sz="4" w:space="0" w:color="auto"/>
            </w:tcBorders>
            <w:shd w:val="clear" w:color="auto" w:fill="auto"/>
            <w:tcPrChange w:id="168" w:author="Author">
              <w:tcPr>
                <w:tcW w:w="1630" w:type="dxa"/>
                <w:gridSpan w:val="2"/>
                <w:tcBorders>
                  <w:top w:val="single" w:sz="4" w:space="0" w:color="auto"/>
                  <w:left w:val="single" w:sz="4" w:space="0" w:color="auto"/>
                  <w:bottom w:val="single" w:sz="4" w:space="0" w:color="auto"/>
                  <w:right w:val="single" w:sz="4" w:space="0" w:color="auto"/>
                </w:tcBorders>
                <w:shd w:val="clear" w:color="auto" w:fill="auto"/>
              </w:tcPr>
            </w:tcPrChange>
          </w:tcPr>
          <w:p w14:paraId="2CF1B23C" w14:textId="54F3C9D3" w:rsidR="00D27ADE" w:rsidRPr="0098574A" w:rsidDel="001866A4" w:rsidRDefault="00D27ADE">
            <w:pPr>
              <w:spacing w:after="0" w:line="240" w:lineRule="auto"/>
              <w:rPr>
                <w:rFonts w:ascii="Times New Roman" w:eastAsia="Times New Roman" w:hAnsi="Times New Roman" w:cs="Times New Roman"/>
                <w:sz w:val="20"/>
                <w:szCs w:val="20"/>
                <w:lang w:val="en-GB" w:eastAsia="es-ES"/>
              </w:rPr>
            </w:pPr>
            <w:del w:id="169" w:author="Author">
              <w:r w:rsidRPr="0098574A" w:rsidDel="001B15EA">
                <w:rPr>
                  <w:rFonts w:ascii="Times New Roman" w:eastAsia="Times New Roman" w:hAnsi="Times New Roman" w:cs="Times New Roman"/>
                  <w:sz w:val="20"/>
                  <w:szCs w:val="20"/>
                  <w:lang w:val="en-GB" w:eastAsia="es-ES"/>
                </w:rPr>
                <w:delText>R0310/C0030</w:delText>
              </w:r>
            </w:del>
          </w:p>
        </w:tc>
        <w:tc>
          <w:tcPr>
            <w:tcW w:w="2198" w:type="dxa"/>
            <w:tcBorders>
              <w:top w:val="single" w:sz="4" w:space="0" w:color="auto"/>
              <w:left w:val="single" w:sz="4" w:space="0" w:color="auto"/>
              <w:bottom w:val="single" w:sz="4" w:space="0" w:color="auto"/>
              <w:right w:val="single" w:sz="4" w:space="0" w:color="auto"/>
            </w:tcBorders>
            <w:shd w:val="clear" w:color="auto" w:fill="auto"/>
            <w:tcPrChange w:id="170" w:author="Author">
              <w:tcPr>
                <w:tcW w:w="2531" w:type="dxa"/>
                <w:gridSpan w:val="4"/>
                <w:tcBorders>
                  <w:top w:val="single" w:sz="4" w:space="0" w:color="auto"/>
                  <w:left w:val="single" w:sz="4" w:space="0" w:color="auto"/>
                  <w:bottom w:val="single" w:sz="4" w:space="0" w:color="auto"/>
                  <w:right w:val="single" w:sz="4" w:space="0" w:color="auto"/>
                </w:tcBorders>
                <w:shd w:val="clear" w:color="auto" w:fill="auto"/>
              </w:tcPr>
            </w:tcPrChange>
          </w:tcPr>
          <w:p w14:paraId="4F4F646A" w14:textId="581FBF1E" w:rsidR="00D27ADE" w:rsidRPr="0098574A" w:rsidRDefault="00D27ADE">
            <w:pPr>
              <w:spacing w:after="0" w:line="240" w:lineRule="auto"/>
              <w:rPr>
                <w:rFonts w:ascii="Times New Roman" w:eastAsia="Times New Roman" w:hAnsi="Times New Roman" w:cs="Times New Roman"/>
                <w:sz w:val="20"/>
                <w:szCs w:val="20"/>
                <w:lang w:val="en-GB" w:eastAsia="es-ES"/>
              </w:rPr>
            </w:pPr>
            <w:del w:id="171" w:author="Author">
              <w:r w:rsidRPr="0098574A" w:rsidDel="001B15EA">
                <w:rPr>
                  <w:rFonts w:ascii="Times New Roman" w:eastAsia="Times New Roman" w:hAnsi="Times New Roman" w:cs="Times New Roman"/>
                  <w:sz w:val="20"/>
                  <w:szCs w:val="20"/>
                  <w:lang w:val="en-GB" w:eastAsia="es-ES"/>
                </w:rPr>
                <w:delText xml:space="preserve">Initial absolute values before shock – Liabilities – Health disability - morbidity  risk – Medical expenses   </w:delText>
              </w:r>
            </w:del>
          </w:p>
        </w:tc>
        <w:tc>
          <w:tcPr>
            <w:tcW w:w="4819" w:type="dxa"/>
            <w:tcBorders>
              <w:top w:val="single" w:sz="4" w:space="0" w:color="auto"/>
              <w:left w:val="nil"/>
              <w:bottom w:val="single" w:sz="4" w:space="0" w:color="auto"/>
              <w:right w:val="single" w:sz="4" w:space="0" w:color="auto"/>
            </w:tcBorders>
            <w:shd w:val="clear" w:color="auto" w:fill="auto"/>
            <w:tcPrChange w:id="172" w:author="Author">
              <w:tcPr>
                <w:tcW w:w="5297" w:type="dxa"/>
                <w:gridSpan w:val="3"/>
                <w:tcBorders>
                  <w:top w:val="single" w:sz="4" w:space="0" w:color="auto"/>
                  <w:left w:val="nil"/>
                  <w:bottom w:val="single" w:sz="4" w:space="0" w:color="auto"/>
                  <w:right w:val="single" w:sz="4" w:space="0" w:color="auto"/>
                </w:tcBorders>
                <w:shd w:val="clear" w:color="auto" w:fill="auto"/>
              </w:tcPr>
            </w:tcPrChange>
          </w:tcPr>
          <w:p w14:paraId="7B1D7C66" w14:textId="737FC878" w:rsidR="00D27ADE" w:rsidRPr="0098574A" w:rsidDel="001B15EA" w:rsidRDefault="00D27ADE">
            <w:pPr>
              <w:spacing w:after="0" w:line="240" w:lineRule="auto"/>
              <w:rPr>
                <w:del w:id="173" w:author="Author"/>
                <w:rFonts w:ascii="Times New Roman" w:eastAsia="Times New Roman" w:hAnsi="Times New Roman" w:cs="Times New Roman"/>
                <w:sz w:val="20"/>
                <w:szCs w:val="20"/>
                <w:lang w:val="en-GB" w:eastAsia="es-ES"/>
              </w:rPr>
            </w:pPr>
            <w:del w:id="174" w:author="Author">
              <w:r w:rsidRPr="0098574A" w:rsidDel="001B15EA">
                <w:rPr>
                  <w:rFonts w:ascii="Times New Roman" w:eastAsia="Times New Roman" w:hAnsi="Times New Roman" w:cs="Times New Roman"/>
                  <w:sz w:val="20"/>
                  <w:szCs w:val="20"/>
                  <w:lang w:val="en-GB" w:eastAsia="es-ES"/>
                </w:rPr>
                <w:delText xml:space="preserve">This is the absolute value of liabilities </w:delText>
              </w:r>
              <w:r w:rsidRPr="0098574A" w:rsidDel="00003F95">
                <w:rPr>
                  <w:rFonts w:ascii="Times New Roman" w:eastAsia="Times New Roman" w:hAnsi="Times New Roman" w:cs="Times New Roman"/>
                  <w:sz w:val="20"/>
                  <w:szCs w:val="20"/>
                  <w:lang w:val="en-GB" w:eastAsia="es-ES"/>
                </w:rPr>
                <w:delText xml:space="preserve">subject </w:delText>
              </w:r>
              <w:r w:rsidRPr="0098574A" w:rsidDel="001B15EA">
                <w:rPr>
                  <w:rFonts w:ascii="Times New Roman" w:eastAsia="Times New Roman" w:hAnsi="Times New Roman" w:cs="Times New Roman"/>
                  <w:sz w:val="20"/>
                  <w:szCs w:val="20"/>
                  <w:lang w:val="en-GB" w:eastAsia="es-ES"/>
                </w:rPr>
                <w:delText>to health disability – morbidity risk – Medical expenses charge, before the shock.</w:delText>
              </w:r>
            </w:del>
          </w:p>
          <w:p w14:paraId="353A43CD" w14:textId="083A8C59" w:rsidR="00D27ADE" w:rsidRPr="0098574A" w:rsidDel="001B15EA" w:rsidRDefault="00D27ADE">
            <w:pPr>
              <w:spacing w:after="0" w:line="240" w:lineRule="auto"/>
              <w:rPr>
                <w:del w:id="175" w:author="Author"/>
                <w:rFonts w:ascii="Times New Roman" w:eastAsia="Times New Roman" w:hAnsi="Times New Roman" w:cs="Times New Roman"/>
                <w:sz w:val="20"/>
                <w:szCs w:val="20"/>
                <w:lang w:val="en-GB" w:eastAsia="es-ES"/>
              </w:rPr>
            </w:pPr>
          </w:p>
          <w:p w14:paraId="33CC0E53" w14:textId="73E94C44" w:rsidR="00D27ADE" w:rsidRPr="0098574A" w:rsidRDefault="00D27ADE">
            <w:pPr>
              <w:spacing w:after="0" w:line="240" w:lineRule="auto"/>
              <w:rPr>
                <w:rFonts w:ascii="Times New Roman" w:eastAsia="Times New Roman" w:hAnsi="Times New Roman" w:cs="Times New Roman"/>
                <w:sz w:val="20"/>
                <w:szCs w:val="20"/>
                <w:lang w:val="en-GB" w:eastAsia="es-ES"/>
              </w:rPr>
            </w:pPr>
            <w:del w:id="176" w:author="Author">
              <w:r w:rsidRPr="0098574A" w:rsidDel="001B15EA">
                <w:rPr>
                  <w:rFonts w:ascii="Times New Roman" w:eastAsia="Times New Roman" w:hAnsi="Times New Roman" w:cs="Times New Roman"/>
                  <w:sz w:val="20"/>
                  <w:szCs w:val="20"/>
                  <w:lang w:val="en-GB" w:eastAsia="es-ES"/>
                </w:rPr>
                <w:delText>The amount of TP shall be net of reinsurance and SPV recoverables.</w:delText>
              </w:r>
            </w:del>
          </w:p>
        </w:tc>
      </w:tr>
      <w:tr w:rsidR="00D27ADE" w:rsidRPr="0098574A" w14:paraId="400044CC" w14:textId="77777777" w:rsidTr="0031437B">
        <w:trPr>
          <w:trHeight w:val="1548"/>
          <w:trPrChange w:id="177" w:author="Author">
            <w:trPr>
              <w:trHeight w:val="1548"/>
            </w:trPr>
          </w:trPrChange>
        </w:trPr>
        <w:tc>
          <w:tcPr>
            <w:tcW w:w="1630" w:type="dxa"/>
            <w:tcBorders>
              <w:top w:val="single" w:sz="4" w:space="0" w:color="auto"/>
              <w:left w:val="single" w:sz="4" w:space="0" w:color="auto"/>
              <w:bottom w:val="single" w:sz="4" w:space="0" w:color="auto"/>
              <w:right w:val="single" w:sz="4" w:space="0" w:color="auto"/>
            </w:tcBorders>
            <w:shd w:val="clear" w:color="auto" w:fill="auto"/>
            <w:tcPrChange w:id="178" w:author="Author">
              <w:tcPr>
                <w:tcW w:w="1630" w:type="dxa"/>
                <w:gridSpan w:val="2"/>
                <w:tcBorders>
                  <w:top w:val="single" w:sz="4" w:space="0" w:color="auto"/>
                  <w:left w:val="single" w:sz="4" w:space="0" w:color="auto"/>
                  <w:bottom w:val="single" w:sz="4" w:space="0" w:color="auto"/>
                  <w:right w:val="single" w:sz="4" w:space="0" w:color="auto"/>
                </w:tcBorders>
                <w:shd w:val="clear" w:color="auto" w:fill="auto"/>
              </w:tcPr>
            </w:tcPrChange>
          </w:tcPr>
          <w:p w14:paraId="7718ECB4" w14:textId="3BC429C9" w:rsidR="00D27ADE" w:rsidRPr="0098574A" w:rsidDel="001866A4" w:rsidRDefault="00D27ADE">
            <w:pPr>
              <w:spacing w:after="0" w:line="240" w:lineRule="auto"/>
              <w:rPr>
                <w:rFonts w:ascii="Times New Roman" w:eastAsia="Times New Roman" w:hAnsi="Times New Roman" w:cs="Times New Roman"/>
                <w:sz w:val="20"/>
                <w:szCs w:val="20"/>
                <w:lang w:val="en-GB" w:eastAsia="es-ES"/>
              </w:rPr>
            </w:pPr>
            <w:del w:id="179" w:author="Author">
              <w:r w:rsidRPr="0098574A" w:rsidDel="001B15EA">
                <w:rPr>
                  <w:rFonts w:ascii="Times New Roman" w:eastAsia="Times New Roman" w:hAnsi="Times New Roman" w:cs="Times New Roman"/>
                  <w:sz w:val="20"/>
                  <w:szCs w:val="20"/>
                  <w:lang w:val="en-GB" w:eastAsia="es-ES"/>
                </w:rPr>
                <w:delText>R0310/C0040</w:delText>
              </w:r>
            </w:del>
          </w:p>
        </w:tc>
        <w:tc>
          <w:tcPr>
            <w:tcW w:w="2198" w:type="dxa"/>
            <w:tcBorders>
              <w:top w:val="single" w:sz="4" w:space="0" w:color="auto"/>
              <w:left w:val="single" w:sz="4" w:space="0" w:color="auto"/>
              <w:bottom w:val="single" w:sz="4" w:space="0" w:color="auto"/>
              <w:right w:val="single" w:sz="4" w:space="0" w:color="auto"/>
            </w:tcBorders>
            <w:shd w:val="clear" w:color="auto" w:fill="auto"/>
            <w:tcPrChange w:id="180" w:author="Author">
              <w:tcPr>
                <w:tcW w:w="2531" w:type="dxa"/>
                <w:gridSpan w:val="4"/>
                <w:tcBorders>
                  <w:top w:val="single" w:sz="4" w:space="0" w:color="auto"/>
                  <w:left w:val="single" w:sz="4" w:space="0" w:color="auto"/>
                  <w:bottom w:val="single" w:sz="4" w:space="0" w:color="auto"/>
                  <w:right w:val="single" w:sz="4" w:space="0" w:color="auto"/>
                </w:tcBorders>
                <w:shd w:val="clear" w:color="auto" w:fill="auto"/>
              </w:tcPr>
            </w:tcPrChange>
          </w:tcPr>
          <w:p w14:paraId="123D9FDE" w14:textId="33CF88E9" w:rsidR="00D27ADE" w:rsidRPr="0098574A" w:rsidRDefault="00D27ADE">
            <w:pPr>
              <w:spacing w:after="0" w:line="240" w:lineRule="auto"/>
              <w:rPr>
                <w:rFonts w:ascii="Times New Roman" w:eastAsia="Times New Roman" w:hAnsi="Times New Roman" w:cs="Times New Roman"/>
                <w:sz w:val="20"/>
                <w:szCs w:val="20"/>
                <w:lang w:val="en-GB" w:eastAsia="es-ES"/>
              </w:rPr>
            </w:pPr>
            <w:del w:id="181" w:author="Author">
              <w:r w:rsidRPr="0098574A" w:rsidDel="001B15EA">
                <w:rPr>
                  <w:rFonts w:ascii="Times New Roman" w:eastAsia="Times New Roman" w:hAnsi="Times New Roman" w:cs="Times New Roman"/>
                  <w:sz w:val="20"/>
                  <w:szCs w:val="20"/>
                  <w:lang w:val="en-GB" w:eastAsia="es-ES"/>
                </w:rPr>
                <w:delText xml:space="preserve">Absolute values after shock – Assets – Health disability - morbidity risk – Medical expenses  </w:delText>
              </w:r>
            </w:del>
          </w:p>
        </w:tc>
        <w:tc>
          <w:tcPr>
            <w:tcW w:w="4819" w:type="dxa"/>
            <w:tcBorders>
              <w:top w:val="single" w:sz="4" w:space="0" w:color="auto"/>
              <w:left w:val="nil"/>
              <w:bottom w:val="single" w:sz="4" w:space="0" w:color="auto"/>
              <w:right w:val="single" w:sz="4" w:space="0" w:color="auto"/>
            </w:tcBorders>
            <w:shd w:val="clear" w:color="auto" w:fill="auto"/>
            <w:tcPrChange w:id="182" w:author="Author">
              <w:tcPr>
                <w:tcW w:w="5297" w:type="dxa"/>
                <w:gridSpan w:val="3"/>
                <w:tcBorders>
                  <w:top w:val="single" w:sz="4" w:space="0" w:color="auto"/>
                  <w:left w:val="nil"/>
                  <w:bottom w:val="single" w:sz="4" w:space="0" w:color="auto"/>
                  <w:right w:val="single" w:sz="4" w:space="0" w:color="auto"/>
                </w:tcBorders>
                <w:shd w:val="clear" w:color="auto" w:fill="auto"/>
              </w:tcPr>
            </w:tcPrChange>
          </w:tcPr>
          <w:p w14:paraId="1F8AAE03" w14:textId="089AEAB1" w:rsidR="00D27ADE" w:rsidRPr="0098574A" w:rsidDel="001B15EA" w:rsidRDefault="00D27ADE">
            <w:pPr>
              <w:spacing w:after="0" w:line="240" w:lineRule="auto"/>
              <w:rPr>
                <w:del w:id="183" w:author="Author"/>
                <w:rFonts w:ascii="Times New Roman" w:eastAsia="Times New Roman" w:hAnsi="Times New Roman" w:cs="Times New Roman"/>
                <w:sz w:val="20"/>
                <w:szCs w:val="20"/>
                <w:lang w:val="en-GB" w:eastAsia="es-ES"/>
              </w:rPr>
            </w:pPr>
            <w:del w:id="184" w:author="Author">
              <w:r w:rsidRPr="0098574A" w:rsidDel="001B15EA">
                <w:rPr>
                  <w:rFonts w:ascii="Times New Roman" w:eastAsia="Times New Roman" w:hAnsi="Times New Roman" w:cs="Times New Roman"/>
                  <w:sz w:val="20"/>
                  <w:szCs w:val="20"/>
                  <w:lang w:val="en-GB" w:eastAsia="es-ES"/>
                </w:rPr>
                <w:delText xml:space="preserve">This is the absolute value of the assets </w:delText>
              </w:r>
              <w:r w:rsidRPr="0098574A" w:rsidDel="00003F95">
                <w:rPr>
                  <w:rFonts w:ascii="Times New Roman" w:eastAsia="Times New Roman" w:hAnsi="Times New Roman" w:cs="Times New Roman"/>
                  <w:sz w:val="20"/>
                  <w:szCs w:val="20"/>
                  <w:lang w:val="en-GB" w:eastAsia="es-ES"/>
                </w:rPr>
                <w:delText xml:space="preserve">subject </w:delText>
              </w:r>
              <w:r w:rsidRPr="0098574A" w:rsidDel="001B15EA">
                <w:rPr>
                  <w:rFonts w:ascii="Times New Roman" w:eastAsia="Times New Roman" w:hAnsi="Times New Roman" w:cs="Times New Roman"/>
                  <w:sz w:val="20"/>
                  <w:szCs w:val="20"/>
                  <w:lang w:val="en-GB" w:eastAsia="es-ES"/>
                </w:rPr>
                <w:delText>to health disability – morbidity risk – Medical expenses charge, after the shock (i.e. as prescribed by standard formula).</w:delText>
              </w:r>
            </w:del>
          </w:p>
          <w:p w14:paraId="5CC602C0" w14:textId="3A2A2E37" w:rsidR="00D27ADE" w:rsidRPr="0098574A" w:rsidDel="001B15EA" w:rsidRDefault="00D27ADE">
            <w:pPr>
              <w:spacing w:after="0" w:line="240" w:lineRule="auto"/>
              <w:rPr>
                <w:del w:id="185" w:author="Author"/>
                <w:rFonts w:ascii="Times New Roman" w:eastAsia="Times New Roman" w:hAnsi="Times New Roman" w:cs="Times New Roman"/>
                <w:sz w:val="20"/>
                <w:szCs w:val="20"/>
                <w:lang w:val="en-GB" w:eastAsia="es-ES"/>
              </w:rPr>
            </w:pPr>
          </w:p>
          <w:p w14:paraId="612ABF78" w14:textId="7F3BCA5F" w:rsidR="00D27ADE" w:rsidRPr="0098574A" w:rsidRDefault="00D27ADE">
            <w:pPr>
              <w:spacing w:after="0" w:line="240" w:lineRule="auto"/>
              <w:rPr>
                <w:rFonts w:ascii="Times New Roman" w:eastAsia="Times New Roman" w:hAnsi="Times New Roman" w:cs="Times New Roman"/>
                <w:sz w:val="20"/>
                <w:szCs w:val="20"/>
                <w:lang w:val="en-GB" w:eastAsia="es-ES"/>
              </w:rPr>
            </w:pPr>
            <w:del w:id="186" w:author="Author">
              <w:r w:rsidRPr="0098574A" w:rsidDel="001B15EA">
                <w:rPr>
                  <w:rFonts w:ascii="Times New Roman" w:eastAsia="Times New Roman" w:hAnsi="Times New Roman" w:cs="Times New Roman"/>
                  <w:sz w:val="20"/>
                  <w:szCs w:val="20"/>
                  <w:lang w:val="en-GB" w:eastAsia="es-ES"/>
                </w:rPr>
                <w:delText>Recoverables from reinsurance and SPVs shall not be included in this cell.</w:delText>
              </w:r>
            </w:del>
          </w:p>
        </w:tc>
      </w:tr>
      <w:tr w:rsidR="00D27ADE" w:rsidRPr="0098574A" w14:paraId="6A41DA33" w14:textId="77777777" w:rsidTr="0031437B">
        <w:trPr>
          <w:trHeight w:val="1839"/>
          <w:trPrChange w:id="187" w:author="Author">
            <w:trPr>
              <w:trHeight w:val="1839"/>
            </w:trPr>
          </w:trPrChange>
        </w:trPr>
        <w:tc>
          <w:tcPr>
            <w:tcW w:w="1630" w:type="dxa"/>
            <w:tcBorders>
              <w:top w:val="single" w:sz="4" w:space="0" w:color="auto"/>
              <w:left w:val="single" w:sz="4" w:space="0" w:color="auto"/>
              <w:bottom w:val="single" w:sz="4" w:space="0" w:color="auto"/>
              <w:right w:val="single" w:sz="4" w:space="0" w:color="auto"/>
            </w:tcBorders>
            <w:shd w:val="clear" w:color="auto" w:fill="auto"/>
            <w:tcPrChange w:id="188" w:author="Author">
              <w:tcPr>
                <w:tcW w:w="1630" w:type="dxa"/>
                <w:gridSpan w:val="2"/>
                <w:tcBorders>
                  <w:top w:val="single" w:sz="4" w:space="0" w:color="auto"/>
                  <w:left w:val="single" w:sz="4" w:space="0" w:color="auto"/>
                  <w:bottom w:val="single" w:sz="4" w:space="0" w:color="auto"/>
                  <w:right w:val="single" w:sz="4" w:space="0" w:color="auto"/>
                </w:tcBorders>
                <w:shd w:val="clear" w:color="auto" w:fill="auto"/>
              </w:tcPr>
            </w:tcPrChange>
          </w:tcPr>
          <w:p w14:paraId="655C16A8" w14:textId="4EC72BA6" w:rsidR="00D27ADE" w:rsidRPr="0098574A" w:rsidDel="001866A4" w:rsidRDefault="00D27ADE">
            <w:pPr>
              <w:spacing w:after="0" w:line="240" w:lineRule="auto"/>
              <w:rPr>
                <w:rFonts w:ascii="Times New Roman" w:eastAsia="Times New Roman" w:hAnsi="Times New Roman" w:cs="Times New Roman"/>
                <w:sz w:val="20"/>
                <w:szCs w:val="20"/>
                <w:lang w:val="en-GB" w:eastAsia="es-ES"/>
              </w:rPr>
            </w:pPr>
            <w:del w:id="189" w:author="Author">
              <w:r w:rsidRPr="0098574A" w:rsidDel="001B15EA">
                <w:rPr>
                  <w:rFonts w:ascii="Times New Roman" w:eastAsia="Times New Roman" w:hAnsi="Times New Roman" w:cs="Times New Roman"/>
                  <w:sz w:val="20"/>
                  <w:szCs w:val="20"/>
                  <w:lang w:val="en-GB" w:eastAsia="es-ES"/>
                </w:rPr>
                <w:delText>R0310/C0050</w:delText>
              </w:r>
            </w:del>
          </w:p>
        </w:tc>
        <w:tc>
          <w:tcPr>
            <w:tcW w:w="2198" w:type="dxa"/>
            <w:tcBorders>
              <w:top w:val="single" w:sz="4" w:space="0" w:color="auto"/>
              <w:left w:val="single" w:sz="4" w:space="0" w:color="auto"/>
              <w:bottom w:val="single" w:sz="4" w:space="0" w:color="auto"/>
              <w:right w:val="single" w:sz="4" w:space="0" w:color="auto"/>
            </w:tcBorders>
            <w:shd w:val="clear" w:color="auto" w:fill="auto"/>
            <w:tcPrChange w:id="190" w:author="Author">
              <w:tcPr>
                <w:tcW w:w="2531" w:type="dxa"/>
                <w:gridSpan w:val="4"/>
                <w:tcBorders>
                  <w:top w:val="single" w:sz="4" w:space="0" w:color="auto"/>
                  <w:left w:val="single" w:sz="4" w:space="0" w:color="auto"/>
                  <w:bottom w:val="single" w:sz="4" w:space="0" w:color="auto"/>
                  <w:right w:val="single" w:sz="4" w:space="0" w:color="auto"/>
                </w:tcBorders>
                <w:shd w:val="clear" w:color="auto" w:fill="auto"/>
              </w:tcPr>
            </w:tcPrChange>
          </w:tcPr>
          <w:p w14:paraId="18DE0EFD" w14:textId="6BCA6665" w:rsidR="00D27ADE" w:rsidRPr="0098574A" w:rsidRDefault="00D27ADE">
            <w:pPr>
              <w:spacing w:after="0" w:line="240" w:lineRule="auto"/>
              <w:rPr>
                <w:rFonts w:ascii="Times New Roman" w:eastAsia="Times New Roman" w:hAnsi="Times New Roman" w:cs="Times New Roman"/>
                <w:sz w:val="20"/>
                <w:szCs w:val="20"/>
                <w:lang w:val="en-GB" w:eastAsia="es-ES"/>
              </w:rPr>
            </w:pPr>
            <w:del w:id="191" w:author="Author">
              <w:r w:rsidRPr="0098574A" w:rsidDel="001B15EA">
                <w:rPr>
                  <w:rFonts w:ascii="Times New Roman" w:eastAsia="Times New Roman" w:hAnsi="Times New Roman" w:cs="Times New Roman"/>
                  <w:sz w:val="20"/>
                  <w:szCs w:val="20"/>
                  <w:lang w:val="en-GB" w:eastAsia="es-ES"/>
                </w:rPr>
                <w:delText>Absolute values after shock – Liabilities (after the loss absorbing capacity of technical provisions) – Health disability - morbidity  risk – Medical expenses</w:delText>
              </w:r>
            </w:del>
          </w:p>
        </w:tc>
        <w:tc>
          <w:tcPr>
            <w:tcW w:w="4819" w:type="dxa"/>
            <w:tcBorders>
              <w:top w:val="single" w:sz="4" w:space="0" w:color="auto"/>
              <w:left w:val="nil"/>
              <w:bottom w:val="single" w:sz="4" w:space="0" w:color="auto"/>
              <w:right w:val="single" w:sz="4" w:space="0" w:color="auto"/>
            </w:tcBorders>
            <w:shd w:val="clear" w:color="auto" w:fill="auto"/>
            <w:tcPrChange w:id="192" w:author="Author">
              <w:tcPr>
                <w:tcW w:w="5297" w:type="dxa"/>
                <w:gridSpan w:val="3"/>
                <w:tcBorders>
                  <w:top w:val="single" w:sz="4" w:space="0" w:color="auto"/>
                  <w:left w:val="nil"/>
                  <w:bottom w:val="single" w:sz="4" w:space="0" w:color="auto"/>
                  <w:right w:val="single" w:sz="4" w:space="0" w:color="auto"/>
                </w:tcBorders>
                <w:shd w:val="clear" w:color="auto" w:fill="auto"/>
              </w:tcPr>
            </w:tcPrChange>
          </w:tcPr>
          <w:p w14:paraId="39C096E9" w14:textId="06ED6B00" w:rsidR="00D27ADE" w:rsidRPr="0098574A" w:rsidDel="001B15EA" w:rsidRDefault="00D27ADE">
            <w:pPr>
              <w:spacing w:after="0" w:line="240" w:lineRule="auto"/>
              <w:rPr>
                <w:del w:id="193" w:author="Author"/>
                <w:rFonts w:ascii="Times New Roman" w:eastAsia="Times New Roman" w:hAnsi="Times New Roman" w:cs="Times New Roman"/>
                <w:sz w:val="20"/>
                <w:szCs w:val="20"/>
                <w:lang w:val="en-GB" w:eastAsia="es-ES"/>
              </w:rPr>
            </w:pPr>
            <w:del w:id="194" w:author="Author">
              <w:r w:rsidRPr="0098574A" w:rsidDel="001B15EA">
                <w:rPr>
                  <w:rFonts w:ascii="Times New Roman" w:eastAsia="Times New Roman" w:hAnsi="Times New Roman" w:cs="Times New Roman"/>
                  <w:sz w:val="20"/>
                  <w:szCs w:val="20"/>
                  <w:lang w:val="en-GB" w:eastAsia="es-ES"/>
                </w:rPr>
                <w:delText xml:space="preserve">This is the absolute value of liabilities (after the loss absorbing capacity of technical provisions) </w:delText>
              </w:r>
              <w:r w:rsidRPr="0098574A" w:rsidDel="00003F95">
                <w:rPr>
                  <w:rFonts w:ascii="Times New Roman" w:eastAsia="Times New Roman" w:hAnsi="Times New Roman" w:cs="Times New Roman"/>
                  <w:sz w:val="20"/>
                  <w:szCs w:val="20"/>
                  <w:lang w:val="en-GB" w:eastAsia="es-ES"/>
                </w:rPr>
                <w:delText xml:space="preserve">subject </w:delText>
              </w:r>
              <w:r w:rsidRPr="0098574A" w:rsidDel="001B15EA">
                <w:rPr>
                  <w:rFonts w:ascii="Times New Roman" w:eastAsia="Times New Roman" w:hAnsi="Times New Roman" w:cs="Times New Roman"/>
                  <w:sz w:val="20"/>
                  <w:szCs w:val="20"/>
                  <w:lang w:val="en-GB" w:eastAsia="es-ES"/>
                </w:rPr>
                <w:delText>to health disability – morbidity risk – Medical expenses, after the shock (i.e. as prescribed by standard formula).</w:delText>
              </w:r>
            </w:del>
          </w:p>
          <w:p w14:paraId="2C6A4A6D" w14:textId="5D2E9DB7" w:rsidR="00D27ADE" w:rsidRPr="0098574A" w:rsidDel="001B15EA" w:rsidRDefault="00D27ADE">
            <w:pPr>
              <w:spacing w:after="0" w:line="240" w:lineRule="auto"/>
              <w:rPr>
                <w:del w:id="195" w:author="Author"/>
                <w:rFonts w:ascii="Times New Roman" w:eastAsia="Times New Roman" w:hAnsi="Times New Roman" w:cs="Times New Roman"/>
                <w:sz w:val="20"/>
                <w:szCs w:val="20"/>
                <w:lang w:val="en-GB" w:eastAsia="es-ES"/>
              </w:rPr>
            </w:pPr>
          </w:p>
          <w:p w14:paraId="19F1BF3A" w14:textId="60655097" w:rsidR="00D27ADE" w:rsidRPr="0098574A" w:rsidRDefault="00D27ADE">
            <w:pPr>
              <w:spacing w:after="0" w:line="240" w:lineRule="auto"/>
              <w:rPr>
                <w:rFonts w:ascii="Times New Roman" w:eastAsia="Times New Roman" w:hAnsi="Times New Roman" w:cs="Times New Roman"/>
                <w:sz w:val="20"/>
                <w:szCs w:val="20"/>
                <w:lang w:val="en-GB" w:eastAsia="es-ES"/>
              </w:rPr>
            </w:pPr>
            <w:del w:id="196" w:author="Author">
              <w:r w:rsidRPr="0098574A" w:rsidDel="001B15EA">
                <w:rPr>
                  <w:rFonts w:ascii="Times New Roman" w:eastAsia="Times New Roman" w:hAnsi="Times New Roman" w:cs="Times New Roman"/>
                  <w:sz w:val="20"/>
                  <w:szCs w:val="20"/>
                  <w:lang w:val="en-GB" w:eastAsia="es-ES"/>
                </w:rPr>
                <w:delText>The amount of TP shall be net of reinsurance and SPV recoverables.</w:delText>
              </w:r>
            </w:del>
          </w:p>
        </w:tc>
      </w:tr>
      <w:tr w:rsidR="00D27ADE" w:rsidRPr="0098574A" w14:paraId="2148C69E" w14:textId="77777777" w:rsidTr="0031437B">
        <w:trPr>
          <w:trHeight w:val="1767"/>
          <w:trPrChange w:id="197" w:author="Author">
            <w:trPr>
              <w:trHeight w:val="1767"/>
            </w:trPr>
          </w:trPrChange>
        </w:trPr>
        <w:tc>
          <w:tcPr>
            <w:tcW w:w="1630" w:type="dxa"/>
            <w:tcBorders>
              <w:top w:val="single" w:sz="4" w:space="0" w:color="auto"/>
              <w:left w:val="single" w:sz="4" w:space="0" w:color="auto"/>
              <w:bottom w:val="single" w:sz="4" w:space="0" w:color="auto"/>
              <w:right w:val="single" w:sz="4" w:space="0" w:color="auto"/>
            </w:tcBorders>
            <w:shd w:val="clear" w:color="auto" w:fill="auto"/>
            <w:tcPrChange w:id="198" w:author="Author">
              <w:tcPr>
                <w:tcW w:w="1630" w:type="dxa"/>
                <w:gridSpan w:val="2"/>
                <w:tcBorders>
                  <w:top w:val="single" w:sz="4" w:space="0" w:color="auto"/>
                  <w:left w:val="single" w:sz="4" w:space="0" w:color="auto"/>
                  <w:bottom w:val="single" w:sz="4" w:space="0" w:color="auto"/>
                  <w:right w:val="single" w:sz="4" w:space="0" w:color="auto"/>
                </w:tcBorders>
                <w:shd w:val="clear" w:color="auto" w:fill="auto"/>
              </w:tcPr>
            </w:tcPrChange>
          </w:tcPr>
          <w:p w14:paraId="7B5CD753" w14:textId="2210D469" w:rsidR="00D27ADE" w:rsidRPr="0098574A" w:rsidDel="001866A4"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R0310/C0060</w:t>
            </w:r>
          </w:p>
        </w:tc>
        <w:tc>
          <w:tcPr>
            <w:tcW w:w="2198" w:type="dxa"/>
            <w:tcBorders>
              <w:top w:val="single" w:sz="4" w:space="0" w:color="auto"/>
              <w:left w:val="single" w:sz="4" w:space="0" w:color="auto"/>
              <w:bottom w:val="single" w:sz="4" w:space="0" w:color="auto"/>
              <w:right w:val="single" w:sz="4" w:space="0" w:color="auto"/>
            </w:tcBorders>
            <w:shd w:val="clear" w:color="auto" w:fill="auto"/>
            <w:tcPrChange w:id="199" w:author="Author">
              <w:tcPr>
                <w:tcW w:w="2531" w:type="dxa"/>
                <w:gridSpan w:val="4"/>
                <w:tcBorders>
                  <w:top w:val="single" w:sz="4" w:space="0" w:color="auto"/>
                  <w:left w:val="single" w:sz="4" w:space="0" w:color="auto"/>
                  <w:bottom w:val="single" w:sz="4" w:space="0" w:color="auto"/>
                  <w:right w:val="single" w:sz="4" w:space="0" w:color="auto"/>
                </w:tcBorders>
                <w:shd w:val="clear" w:color="auto" w:fill="auto"/>
              </w:tcPr>
            </w:tcPrChange>
          </w:tcPr>
          <w:p w14:paraId="33BD9492" w14:textId="41D0922A"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Absolute value after shock – Net solvency capital requirements–Health disability - morbidity  risk – Medical expenses</w:t>
            </w:r>
          </w:p>
        </w:tc>
        <w:tc>
          <w:tcPr>
            <w:tcW w:w="4819" w:type="dxa"/>
            <w:tcBorders>
              <w:top w:val="single" w:sz="4" w:space="0" w:color="auto"/>
              <w:left w:val="nil"/>
              <w:bottom w:val="single" w:sz="4" w:space="0" w:color="auto"/>
              <w:right w:val="single" w:sz="4" w:space="0" w:color="auto"/>
            </w:tcBorders>
            <w:shd w:val="clear" w:color="auto" w:fill="auto"/>
            <w:tcPrChange w:id="200" w:author="Author">
              <w:tcPr>
                <w:tcW w:w="5297" w:type="dxa"/>
                <w:gridSpan w:val="3"/>
                <w:tcBorders>
                  <w:top w:val="single" w:sz="4" w:space="0" w:color="auto"/>
                  <w:left w:val="nil"/>
                  <w:bottom w:val="single" w:sz="4" w:space="0" w:color="auto"/>
                  <w:right w:val="single" w:sz="4" w:space="0" w:color="auto"/>
                </w:tcBorders>
                <w:shd w:val="clear" w:color="auto" w:fill="auto"/>
              </w:tcPr>
            </w:tcPrChange>
          </w:tcPr>
          <w:p w14:paraId="26F77DB4" w14:textId="1ECBAE09"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net capital charge for health disability - morbidity risk – Medical expenses, after adjustment for the loss absorbing capacity of technical provisions. </w:t>
            </w:r>
          </w:p>
          <w:p w14:paraId="7F9E2E70"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0AF983FA" w14:textId="5883A21D"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If R0030/C0010=1, this item represents net capital charge for health disability – morbidity risk – Medical expenses calculated using simplifications.</w:t>
            </w:r>
          </w:p>
        </w:tc>
      </w:tr>
      <w:tr w:rsidR="00D27ADE" w:rsidRPr="0098574A" w14:paraId="589B6D04" w14:textId="77777777" w:rsidTr="0031437B">
        <w:trPr>
          <w:trHeight w:val="1975"/>
          <w:trPrChange w:id="201" w:author="Author">
            <w:trPr>
              <w:trHeight w:val="1975"/>
            </w:trPr>
          </w:trPrChange>
        </w:trPr>
        <w:tc>
          <w:tcPr>
            <w:tcW w:w="1630" w:type="dxa"/>
            <w:tcBorders>
              <w:top w:val="single" w:sz="4" w:space="0" w:color="auto"/>
              <w:left w:val="single" w:sz="4" w:space="0" w:color="auto"/>
              <w:bottom w:val="single" w:sz="4" w:space="0" w:color="auto"/>
              <w:right w:val="single" w:sz="4" w:space="0" w:color="auto"/>
            </w:tcBorders>
            <w:shd w:val="clear" w:color="auto" w:fill="auto"/>
            <w:tcPrChange w:id="202" w:author="Author">
              <w:tcPr>
                <w:tcW w:w="1630" w:type="dxa"/>
                <w:gridSpan w:val="2"/>
                <w:tcBorders>
                  <w:top w:val="single" w:sz="4" w:space="0" w:color="auto"/>
                  <w:left w:val="single" w:sz="4" w:space="0" w:color="auto"/>
                  <w:bottom w:val="single" w:sz="4" w:space="0" w:color="auto"/>
                  <w:right w:val="single" w:sz="4" w:space="0" w:color="auto"/>
                </w:tcBorders>
                <w:shd w:val="clear" w:color="auto" w:fill="auto"/>
              </w:tcPr>
            </w:tcPrChange>
          </w:tcPr>
          <w:p w14:paraId="7FF86918" w14:textId="66D79384" w:rsidR="00D27ADE" w:rsidRPr="0098574A" w:rsidDel="001866A4" w:rsidRDefault="00D27ADE">
            <w:pPr>
              <w:spacing w:after="0" w:line="240" w:lineRule="auto"/>
              <w:rPr>
                <w:rFonts w:ascii="Times New Roman" w:eastAsia="Times New Roman" w:hAnsi="Times New Roman" w:cs="Times New Roman"/>
                <w:sz w:val="20"/>
                <w:szCs w:val="20"/>
                <w:lang w:val="en-GB" w:eastAsia="es-ES"/>
              </w:rPr>
            </w:pPr>
            <w:del w:id="203" w:author="Author">
              <w:r w:rsidRPr="0098574A" w:rsidDel="001B15EA">
                <w:rPr>
                  <w:rFonts w:ascii="Times New Roman" w:eastAsia="Times New Roman" w:hAnsi="Times New Roman" w:cs="Times New Roman"/>
                  <w:sz w:val="20"/>
                  <w:szCs w:val="20"/>
                  <w:lang w:val="en-GB" w:eastAsia="es-ES"/>
                </w:rPr>
                <w:delText>R0310/C0070</w:delText>
              </w:r>
            </w:del>
          </w:p>
        </w:tc>
        <w:tc>
          <w:tcPr>
            <w:tcW w:w="2198" w:type="dxa"/>
            <w:tcBorders>
              <w:top w:val="single" w:sz="4" w:space="0" w:color="auto"/>
              <w:left w:val="single" w:sz="4" w:space="0" w:color="auto"/>
              <w:bottom w:val="single" w:sz="4" w:space="0" w:color="auto"/>
              <w:right w:val="single" w:sz="4" w:space="0" w:color="auto"/>
            </w:tcBorders>
            <w:shd w:val="clear" w:color="auto" w:fill="auto"/>
            <w:tcPrChange w:id="204" w:author="Author">
              <w:tcPr>
                <w:tcW w:w="2531" w:type="dxa"/>
                <w:gridSpan w:val="4"/>
                <w:tcBorders>
                  <w:top w:val="single" w:sz="4" w:space="0" w:color="auto"/>
                  <w:left w:val="single" w:sz="4" w:space="0" w:color="auto"/>
                  <w:bottom w:val="single" w:sz="4" w:space="0" w:color="auto"/>
                  <w:right w:val="single" w:sz="4" w:space="0" w:color="auto"/>
                </w:tcBorders>
                <w:shd w:val="clear" w:color="auto" w:fill="auto"/>
              </w:tcPr>
            </w:tcPrChange>
          </w:tcPr>
          <w:p w14:paraId="77E4CBC8" w14:textId="5CA952BA" w:rsidR="00D27ADE" w:rsidRPr="0098574A" w:rsidRDefault="00D27ADE">
            <w:pPr>
              <w:spacing w:after="0" w:line="240" w:lineRule="auto"/>
              <w:rPr>
                <w:rFonts w:ascii="Times New Roman" w:eastAsia="Times New Roman" w:hAnsi="Times New Roman" w:cs="Times New Roman"/>
                <w:sz w:val="20"/>
                <w:szCs w:val="20"/>
                <w:lang w:val="en-GB" w:eastAsia="es-ES"/>
              </w:rPr>
            </w:pPr>
            <w:del w:id="205" w:author="Author">
              <w:r w:rsidRPr="0098574A" w:rsidDel="001B15EA">
                <w:rPr>
                  <w:rFonts w:ascii="Times New Roman" w:eastAsia="Times New Roman" w:hAnsi="Times New Roman" w:cs="Times New Roman"/>
                  <w:sz w:val="20"/>
                  <w:szCs w:val="20"/>
                  <w:lang w:val="en-GB" w:eastAsia="es-ES"/>
                </w:rPr>
                <w:delText>Absolute value after shock – Liabilities (before the loss absorbing capacity of technical provisions) – Health disability - morbidity risk – Medical expenses</w:delText>
              </w:r>
            </w:del>
          </w:p>
        </w:tc>
        <w:tc>
          <w:tcPr>
            <w:tcW w:w="4819" w:type="dxa"/>
            <w:tcBorders>
              <w:top w:val="single" w:sz="4" w:space="0" w:color="auto"/>
              <w:left w:val="nil"/>
              <w:bottom w:val="single" w:sz="4" w:space="0" w:color="auto"/>
              <w:right w:val="single" w:sz="4" w:space="0" w:color="auto"/>
            </w:tcBorders>
            <w:shd w:val="clear" w:color="auto" w:fill="auto"/>
            <w:tcPrChange w:id="206" w:author="Author">
              <w:tcPr>
                <w:tcW w:w="5297" w:type="dxa"/>
                <w:gridSpan w:val="3"/>
                <w:tcBorders>
                  <w:top w:val="single" w:sz="4" w:space="0" w:color="auto"/>
                  <w:left w:val="nil"/>
                  <w:bottom w:val="single" w:sz="4" w:space="0" w:color="auto"/>
                  <w:right w:val="single" w:sz="4" w:space="0" w:color="auto"/>
                </w:tcBorders>
                <w:shd w:val="clear" w:color="auto" w:fill="auto"/>
              </w:tcPr>
            </w:tcPrChange>
          </w:tcPr>
          <w:p w14:paraId="580424A4" w14:textId="5010C907" w:rsidR="00D27ADE" w:rsidRPr="0098574A" w:rsidDel="001B15EA" w:rsidRDefault="00D27ADE">
            <w:pPr>
              <w:spacing w:after="0" w:line="240" w:lineRule="auto"/>
              <w:rPr>
                <w:del w:id="207" w:author="Author"/>
                <w:rFonts w:ascii="Times New Roman" w:eastAsia="Times New Roman" w:hAnsi="Times New Roman" w:cs="Times New Roman"/>
                <w:sz w:val="20"/>
                <w:szCs w:val="20"/>
                <w:lang w:val="en-GB" w:eastAsia="es-ES"/>
              </w:rPr>
            </w:pPr>
            <w:del w:id="208" w:author="Author">
              <w:r w:rsidRPr="0098574A" w:rsidDel="001B15EA">
                <w:rPr>
                  <w:rFonts w:ascii="Times New Roman" w:eastAsia="Times New Roman" w:hAnsi="Times New Roman" w:cs="Times New Roman"/>
                  <w:sz w:val="20"/>
                  <w:szCs w:val="20"/>
                  <w:lang w:val="en-GB" w:eastAsia="es-ES"/>
                </w:rPr>
                <w:delText>This is the absolute value of the liabilities (before the loss absorbing capacity of technical provisions) underlying health disability - morbidity risk – Medical expenses charge, after the shock (i.e. as prescribed by standard formula) as used to compute the risk.</w:delText>
              </w:r>
            </w:del>
          </w:p>
          <w:p w14:paraId="31FE9D84" w14:textId="2EFCF0EE" w:rsidR="00D27ADE" w:rsidRPr="0098574A" w:rsidDel="001B15EA" w:rsidRDefault="00D27ADE">
            <w:pPr>
              <w:spacing w:after="0" w:line="240" w:lineRule="auto"/>
              <w:rPr>
                <w:del w:id="209" w:author="Author"/>
                <w:rFonts w:ascii="Times New Roman" w:eastAsia="Times New Roman" w:hAnsi="Times New Roman" w:cs="Times New Roman"/>
                <w:sz w:val="20"/>
                <w:szCs w:val="20"/>
                <w:lang w:val="en-GB" w:eastAsia="es-ES"/>
              </w:rPr>
            </w:pPr>
          </w:p>
          <w:p w14:paraId="1F6AA07C" w14:textId="38B396B4" w:rsidR="00D27ADE" w:rsidRPr="0098574A" w:rsidRDefault="00D27ADE">
            <w:pPr>
              <w:spacing w:after="0" w:line="240" w:lineRule="auto"/>
              <w:rPr>
                <w:rFonts w:ascii="Times New Roman" w:eastAsia="Times New Roman" w:hAnsi="Times New Roman" w:cs="Times New Roman"/>
                <w:sz w:val="20"/>
                <w:szCs w:val="20"/>
                <w:lang w:val="en-GB" w:eastAsia="es-ES"/>
              </w:rPr>
            </w:pPr>
            <w:del w:id="210" w:author="Author">
              <w:r w:rsidRPr="0098574A" w:rsidDel="001B15EA">
                <w:rPr>
                  <w:rFonts w:ascii="Times New Roman" w:eastAsia="Times New Roman" w:hAnsi="Times New Roman" w:cs="Times New Roman"/>
                  <w:sz w:val="20"/>
                  <w:szCs w:val="20"/>
                  <w:lang w:val="en-GB" w:eastAsia="es-ES"/>
                </w:rPr>
                <w:delText>The amount of TP shall be net of reinsurance and SPV recoverables.</w:delText>
              </w:r>
            </w:del>
          </w:p>
        </w:tc>
      </w:tr>
      <w:tr w:rsidR="00D27ADE" w:rsidRPr="0098574A" w14:paraId="6FB5083C" w14:textId="77777777" w:rsidTr="0031437B">
        <w:trPr>
          <w:trHeight w:val="1828"/>
          <w:trPrChange w:id="211" w:author="Author">
            <w:trPr>
              <w:trHeight w:val="1828"/>
            </w:trPr>
          </w:trPrChange>
        </w:trPr>
        <w:tc>
          <w:tcPr>
            <w:tcW w:w="1630" w:type="dxa"/>
            <w:tcBorders>
              <w:top w:val="single" w:sz="4" w:space="0" w:color="auto"/>
              <w:left w:val="single" w:sz="4" w:space="0" w:color="auto"/>
              <w:bottom w:val="single" w:sz="4" w:space="0" w:color="auto"/>
              <w:right w:val="single" w:sz="4" w:space="0" w:color="auto"/>
            </w:tcBorders>
            <w:shd w:val="clear" w:color="auto" w:fill="auto"/>
            <w:tcPrChange w:id="212" w:author="Author">
              <w:tcPr>
                <w:tcW w:w="1630" w:type="dxa"/>
                <w:gridSpan w:val="2"/>
                <w:tcBorders>
                  <w:top w:val="single" w:sz="4" w:space="0" w:color="auto"/>
                  <w:left w:val="single" w:sz="4" w:space="0" w:color="auto"/>
                  <w:bottom w:val="single" w:sz="4" w:space="0" w:color="auto"/>
                  <w:right w:val="single" w:sz="4" w:space="0" w:color="auto"/>
                </w:tcBorders>
                <w:shd w:val="clear" w:color="auto" w:fill="auto"/>
              </w:tcPr>
            </w:tcPrChange>
          </w:tcPr>
          <w:p w14:paraId="5DB22697" w14:textId="60E660EA" w:rsidR="00D27ADE" w:rsidRPr="0098574A" w:rsidDel="001866A4"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R0310/C0080</w:t>
            </w:r>
          </w:p>
        </w:tc>
        <w:tc>
          <w:tcPr>
            <w:tcW w:w="2198" w:type="dxa"/>
            <w:tcBorders>
              <w:top w:val="single" w:sz="4" w:space="0" w:color="auto"/>
              <w:left w:val="single" w:sz="4" w:space="0" w:color="auto"/>
              <w:bottom w:val="single" w:sz="4" w:space="0" w:color="auto"/>
              <w:right w:val="single" w:sz="4" w:space="0" w:color="auto"/>
            </w:tcBorders>
            <w:shd w:val="clear" w:color="auto" w:fill="auto"/>
            <w:tcPrChange w:id="213" w:author="Author">
              <w:tcPr>
                <w:tcW w:w="2531" w:type="dxa"/>
                <w:gridSpan w:val="4"/>
                <w:tcBorders>
                  <w:top w:val="single" w:sz="4" w:space="0" w:color="auto"/>
                  <w:left w:val="single" w:sz="4" w:space="0" w:color="auto"/>
                  <w:bottom w:val="single" w:sz="4" w:space="0" w:color="auto"/>
                  <w:right w:val="single" w:sz="4" w:space="0" w:color="auto"/>
                </w:tcBorders>
                <w:shd w:val="clear" w:color="auto" w:fill="auto"/>
              </w:tcPr>
            </w:tcPrChange>
          </w:tcPr>
          <w:p w14:paraId="167F5D87" w14:textId="111EA2EA"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Absolute value after shock – Gross solvency capital– Health disability - morbidity  risk – Medical expenses</w:t>
            </w:r>
          </w:p>
        </w:tc>
        <w:tc>
          <w:tcPr>
            <w:tcW w:w="4819" w:type="dxa"/>
            <w:tcBorders>
              <w:top w:val="single" w:sz="4" w:space="0" w:color="auto"/>
              <w:left w:val="nil"/>
              <w:bottom w:val="single" w:sz="4" w:space="0" w:color="auto"/>
              <w:right w:val="single" w:sz="4" w:space="0" w:color="auto"/>
            </w:tcBorders>
            <w:shd w:val="clear" w:color="auto" w:fill="auto"/>
            <w:tcPrChange w:id="214" w:author="Author">
              <w:tcPr>
                <w:tcW w:w="5297" w:type="dxa"/>
                <w:gridSpan w:val="3"/>
                <w:tcBorders>
                  <w:top w:val="single" w:sz="4" w:space="0" w:color="auto"/>
                  <w:left w:val="nil"/>
                  <w:bottom w:val="single" w:sz="4" w:space="0" w:color="auto"/>
                  <w:right w:val="single" w:sz="4" w:space="0" w:color="auto"/>
                </w:tcBorders>
                <w:shd w:val="clear" w:color="auto" w:fill="auto"/>
              </w:tcPr>
            </w:tcPrChange>
          </w:tcPr>
          <w:p w14:paraId="42B23192" w14:textId="0031DD49"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gross capital charge (before the loss absorbing capacity of technical provisions) for health disability - morbidity risk – Medical expenses.</w:t>
            </w:r>
          </w:p>
          <w:p w14:paraId="49247D2A"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2F33C262" w14:textId="777DB66C"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If R0030/C0010=1, this item represents gross capital charge for health disability – morbidity risk – Medical expenses calculated using simplifications.</w:t>
            </w:r>
          </w:p>
        </w:tc>
      </w:tr>
      <w:tr w:rsidR="006808D3" w:rsidRPr="0098574A" w14:paraId="0E193BBE" w14:textId="77777777" w:rsidTr="00003F95">
        <w:trPr>
          <w:trHeight w:val="1355"/>
          <w:ins w:id="215" w:author="Author"/>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539C3F03" w14:textId="3C13AAB7" w:rsidR="006808D3" w:rsidRPr="0098574A" w:rsidDel="001866A4" w:rsidRDefault="006808D3" w:rsidP="00003F95">
            <w:pPr>
              <w:spacing w:after="0" w:line="240" w:lineRule="auto"/>
              <w:rPr>
                <w:ins w:id="216" w:author="Author"/>
                <w:rFonts w:ascii="Times New Roman" w:eastAsia="Times New Roman" w:hAnsi="Times New Roman" w:cs="Times New Roman"/>
                <w:sz w:val="20"/>
                <w:szCs w:val="20"/>
                <w:lang w:val="en-GB" w:eastAsia="es-ES"/>
              </w:rPr>
            </w:pPr>
            <w:ins w:id="217" w:author="Author">
              <w:r>
                <w:rPr>
                  <w:rFonts w:ascii="Times New Roman" w:eastAsia="Times New Roman" w:hAnsi="Times New Roman" w:cs="Times New Roman"/>
                  <w:sz w:val="20"/>
                  <w:szCs w:val="20"/>
                  <w:lang w:val="en-GB" w:eastAsia="es-ES"/>
                </w:rPr>
                <w:t>R032</w:t>
              </w:r>
              <w:r w:rsidRPr="0098574A">
                <w:rPr>
                  <w:rFonts w:ascii="Times New Roman" w:eastAsia="Times New Roman" w:hAnsi="Times New Roman" w:cs="Times New Roman"/>
                  <w:sz w:val="20"/>
                  <w:szCs w:val="20"/>
                  <w:lang w:val="en-GB" w:eastAsia="es-ES"/>
                </w:rPr>
                <w:t>0/C0020</w:t>
              </w:r>
            </w:ins>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2C2A4775" w14:textId="0DF5E857" w:rsidR="006808D3" w:rsidRPr="0098574A" w:rsidRDefault="006808D3" w:rsidP="00003F95">
            <w:pPr>
              <w:spacing w:after="0" w:line="240" w:lineRule="auto"/>
              <w:rPr>
                <w:ins w:id="218" w:author="Author"/>
                <w:rFonts w:ascii="Times New Roman" w:eastAsia="Times New Roman" w:hAnsi="Times New Roman" w:cs="Times New Roman"/>
                <w:sz w:val="20"/>
                <w:szCs w:val="20"/>
                <w:lang w:val="en-GB" w:eastAsia="es-ES"/>
              </w:rPr>
            </w:pPr>
            <w:ins w:id="219" w:author="Author">
              <w:r w:rsidRPr="0098574A">
                <w:rPr>
                  <w:rFonts w:ascii="Times New Roman" w:eastAsia="Times New Roman" w:hAnsi="Times New Roman" w:cs="Times New Roman"/>
                  <w:sz w:val="20"/>
                  <w:szCs w:val="20"/>
                  <w:lang w:val="en-GB" w:eastAsia="es-ES"/>
                </w:rPr>
                <w:t>Initial absolute values before shock – Assets – Health disability - morbidity  risk – Medical expenses</w:t>
              </w:r>
              <w:r>
                <w:rPr>
                  <w:rFonts w:ascii="Times New Roman" w:eastAsia="Times New Roman" w:hAnsi="Times New Roman" w:cs="Times New Roman"/>
                  <w:sz w:val="20"/>
                  <w:szCs w:val="20"/>
                  <w:lang w:val="en-GB" w:eastAsia="es-ES"/>
                </w:rPr>
                <w:t xml:space="preserve"> – increase of medical payments</w:t>
              </w:r>
            </w:ins>
          </w:p>
        </w:tc>
        <w:tc>
          <w:tcPr>
            <w:tcW w:w="4819" w:type="dxa"/>
            <w:tcBorders>
              <w:top w:val="single" w:sz="4" w:space="0" w:color="auto"/>
              <w:left w:val="nil"/>
              <w:bottom w:val="single" w:sz="4" w:space="0" w:color="auto"/>
              <w:right w:val="single" w:sz="4" w:space="0" w:color="auto"/>
            </w:tcBorders>
            <w:shd w:val="clear" w:color="auto" w:fill="auto"/>
          </w:tcPr>
          <w:p w14:paraId="6D042686" w14:textId="0B95C592" w:rsidR="006808D3" w:rsidRPr="00C962F4" w:rsidRDefault="006808D3" w:rsidP="00003F95">
            <w:pPr>
              <w:spacing w:after="0" w:line="240" w:lineRule="auto"/>
              <w:rPr>
                <w:ins w:id="220" w:author="Author"/>
                <w:rFonts w:ascii="Times New Roman" w:eastAsia="Times New Roman" w:hAnsi="Times New Roman" w:cs="Times New Roman"/>
                <w:sz w:val="20"/>
                <w:szCs w:val="20"/>
                <w:lang w:val="en-GB" w:eastAsia="es-ES"/>
              </w:rPr>
            </w:pPr>
            <w:ins w:id="221" w:author="Author">
              <w:r w:rsidRPr="00C962F4">
                <w:rPr>
                  <w:rFonts w:ascii="Times New Roman" w:eastAsia="Times New Roman" w:hAnsi="Times New Roman" w:cs="Times New Roman"/>
                  <w:sz w:val="20"/>
                  <w:szCs w:val="20"/>
                  <w:lang w:val="en-GB" w:eastAsia="es-ES"/>
                </w:rPr>
                <w:t>This is the absolute value of the assets sensitive to health disability - morbidity risk – Medical expenses charge due to an increase of medical payments, before the shock.</w:t>
              </w:r>
            </w:ins>
          </w:p>
          <w:p w14:paraId="5346C669" w14:textId="77777777" w:rsidR="006808D3" w:rsidRPr="00C962F4" w:rsidRDefault="006808D3" w:rsidP="00003F95">
            <w:pPr>
              <w:spacing w:after="0" w:line="240" w:lineRule="auto"/>
              <w:rPr>
                <w:ins w:id="222" w:author="Author"/>
                <w:rFonts w:ascii="Times New Roman" w:eastAsia="Times New Roman" w:hAnsi="Times New Roman" w:cs="Times New Roman"/>
                <w:sz w:val="20"/>
                <w:szCs w:val="20"/>
                <w:lang w:val="en-GB" w:eastAsia="es-ES"/>
              </w:rPr>
            </w:pPr>
          </w:p>
          <w:p w14:paraId="15158B21" w14:textId="77777777" w:rsidR="006808D3" w:rsidRPr="00C962F4" w:rsidRDefault="006808D3" w:rsidP="00003F95">
            <w:pPr>
              <w:spacing w:after="0" w:line="240" w:lineRule="auto"/>
              <w:rPr>
                <w:ins w:id="223" w:author="Author"/>
                <w:rFonts w:ascii="Times New Roman" w:eastAsia="Times New Roman" w:hAnsi="Times New Roman" w:cs="Times New Roman"/>
                <w:sz w:val="20"/>
                <w:szCs w:val="20"/>
                <w:lang w:val="en-GB" w:eastAsia="es-ES"/>
              </w:rPr>
            </w:pPr>
            <w:ins w:id="224" w:author="Author">
              <w:r w:rsidRPr="00C962F4">
                <w:rPr>
                  <w:rFonts w:ascii="Times New Roman" w:eastAsia="Times New Roman" w:hAnsi="Times New Roman" w:cs="Times New Roman"/>
                  <w:sz w:val="20"/>
                  <w:szCs w:val="20"/>
                  <w:lang w:val="en-GB" w:eastAsia="es-ES"/>
                </w:rPr>
                <w:t>Recoverables from reinsurance and SPVs shall not be included in this cell.</w:t>
              </w:r>
            </w:ins>
          </w:p>
          <w:p w14:paraId="39AB799C" w14:textId="77777777" w:rsidR="0075594C" w:rsidRPr="0031437B" w:rsidRDefault="0075594C" w:rsidP="00003F95">
            <w:pPr>
              <w:spacing w:after="0" w:line="240" w:lineRule="auto"/>
              <w:rPr>
                <w:ins w:id="225" w:author="Author"/>
                <w:rFonts w:ascii="Times New Roman" w:eastAsia="Times New Roman" w:hAnsi="Times New Roman" w:cs="Times New Roman"/>
                <w:sz w:val="20"/>
                <w:szCs w:val="20"/>
                <w:lang w:val="en-GB" w:eastAsia="es-ES"/>
                <w:rPrChange w:id="226" w:author="Author">
                  <w:rPr>
                    <w:ins w:id="227" w:author="Author"/>
                    <w:rFonts w:ascii="Times New Roman" w:eastAsia="Times New Roman" w:hAnsi="Times New Roman" w:cs="Times New Roman"/>
                    <w:sz w:val="20"/>
                    <w:szCs w:val="20"/>
                    <w:highlight w:val="yellow"/>
                    <w:lang w:val="en-GB" w:eastAsia="es-ES"/>
                  </w:rPr>
                </w:rPrChange>
              </w:rPr>
            </w:pPr>
          </w:p>
          <w:p w14:paraId="5D367AFE" w14:textId="76872536" w:rsidR="0075594C" w:rsidRPr="00C962F4" w:rsidRDefault="0075594C" w:rsidP="00003F95">
            <w:pPr>
              <w:spacing w:after="0" w:line="240" w:lineRule="auto"/>
              <w:rPr>
                <w:ins w:id="228" w:author="Author"/>
                <w:rFonts w:ascii="Times New Roman" w:eastAsia="Times New Roman" w:hAnsi="Times New Roman" w:cs="Times New Roman"/>
                <w:sz w:val="20"/>
                <w:szCs w:val="20"/>
                <w:lang w:val="en-GB" w:eastAsia="es-ES"/>
              </w:rPr>
            </w:pPr>
            <w:ins w:id="229" w:author="Author">
              <w:r w:rsidRPr="0031437B">
                <w:rPr>
                  <w:rFonts w:ascii="Times New Roman" w:eastAsia="Times New Roman" w:hAnsi="Times New Roman" w:cs="Times New Roman"/>
                  <w:sz w:val="20"/>
                  <w:szCs w:val="20"/>
                  <w:lang w:val="en-GB" w:eastAsia="es-ES"/>
                  <w:rPrChange w:id="230" w:author="Author">
                    <w:rPr>
                      <w:rFonts w:ascii="Times New Roman" w:eastAsia="Times New Roman" w:hAnsi="Times New Roman" w:cs="Times New Roman"/>
                      <w:sz w:val="20"/>
                      <w:szCs w:val="20"/>
                      <w:highlight w:val="yellow"/>
                      <w:lang w:val="en-GB" w:eastAsia="es-ES"/>
                    </w:rPr>
                  </w:rPrChange>
                </w:rPr>
                <w:t>If R0030/C0010=1, this row should not be filled in.</w:t>
              </w:r>
            </w:ins>
          </w:p>
        </w:tc>
      </w:tr>
      <w:tr w:rsidR="006808D3" w:rsidRPr="0098574A" w14:paraId="7CCAB660" w14:textId="77777777" w:rsidTr="00003F95">
        <w:trPr>
          <w:trHeight w:val="1274"/>
          <w:ins w:id="231" w:author="Author"/>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791596DA" w14:textId="3552924F" w:rsidR="006808D3" w:rsidRPr="0098574A" w:rsidDel="001866A4" w:rsidRDefault="006808D3" w:rsidP="00003F95">
            <w:pPr>
              <w:spacing w:after="0" w:line="240" w:lineRule="auto"/>
              <w:rPr>
                <w:ins w:id="232" w:author="Author"/>
                <w:rFonts w:ascii="Times New Roman" w:eastAsia="Times New Roman" w:hAnsi="Times New Roman" w:cs="Times New Roman"/>
                <w:sz w:val="20"/>
                <w:szCs w:val="20"/>
                <w:lang w:val="en-GB" w:eastAsia="es-ES"/>
              </w:rPr>
            </w:pPr>
            <w:ins w:id="233" w:author="Author">
              <w:r w:rsidRPr="0098574A">
                <w:rPr>
                  <w:rFonts w:ascii="Times New Roman" w:eastAsia="Times New Roman" w:hAnsi="Times New Roman" w:cs="Times New Roman"/>
                  <w:sz w:val="20"/>
                  <w:szCs w:val="20"/>
                  <w:lang w:val="en-GB" w:eastAsia="es-ES"/>
                </w:rPr>
                <w:t>R</w:t>
              </w:r>
              <w:r w:rsidR="0075594C">
                <w:rPr>
                  <w:rFonts w:ascii="Times New Roman" w:eastAsia="Times New Roman" w:hAnsi="Times New Roman" w:cs="Times New Roman"/>
                  <w:sz w:val="20"/>
                  <w:szCs w:val="20"/>
                  <w:lang w:val="en-GB" w:eastAsia="es-ES"/>
                </w:rPr>
                <w:t>032</w:t>
              </w:r>
              <w:r w:rsidRPr="0098574A">
                <w:rPr>
                  <w:rFonts w:ascii="Times New Roman" w:eastAsia="Times New Roman" w:hAnsi="Times New Roman" w:cs="Times New Roman"/>
                  <w:sz w:val="20"/>
                  <w:szCs w:val="20"/>
                  <w:lang w:val="en-GB" w:eastAsia="es-ES"/>
                </w:rPr>
                <w:t>0/C0030</w:t>
              </w:r>
            </w:ins>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4C491731" w14:textId="60E3DC03" w:rsidR="006808D3" w:rsidRPr="0098574A" w:rsidRDefault="006808D3" w:rsidP="00003F95">
            <w:pPr>
              <w:spacing w:after="0" w:line="240" w:lineRule="auto"/>
              <w:rPr>
                <w:ins w:id="234" w:author="Author"/>
                <w:rFonts w:ascii="Times New Roman" w:eastAsia="Times New Roman" w:hAnsi="Times New Roman" w:cs="Times New Roman"/>
                <w:sz w:val="20"/>
                <w:szCs w:val="20"/>
                <w:lang w:val="en-GB" w:eastAsia="es-ES"/>
              </w:rPr>
            </w:pPr>
            <w:ins w:id="235" w:author="Author">
              <w:r w:rsidRPr="0098574A">
                <w:rPr>
                  <w:rFonts w:ascii="Times New Roman" w:eastAsia="Times New Roman" w:hAnsi="Times New Roman" w:cs="Times New Roman"/>
                  <w:sz w:val="20"/>
                  <w:szCs w:val="20"/>
                  <w:lang w:val="en-GB" w:eastAsia="es-ES"/>
                </w:rPr>
                <w:t xml:space="preserve">Initial absolute values before shock – Liabilities – Health disability - morbidity  risk – Medical expenses </w:t>
              </w:r>
              <w:r>
                <w:rPr>
                  <w:rFonts w:ascii="Times New Roman" w:eastAsia="Times New Roman" w:hAnsi="Times New Roman" w:cs="Times New Roman"/>
                  <w:sz w:val="20"/>
                  <w:szCs w:val="20"/>
                  <w:lang w:val="en-GB" w:eastAsia="es-ES"/>
                </w:rPr>
                <w:t>– increase of medical payments</w:t>
              </w:r>
              <w:r w:rsidRPr="0098574A">
                <w:rPr>
                  <w:rFonts w:ascii="Times New Roman" w:eastAsia="Times New Roman" w:hAnsi="Times New Roman" w:cs="Times New Roman"/>
                  <w:sz w:val="20"/>
                  <w:szCs w:val="20"/>
                  <w:lang w:val="en-GB" w:eastAsia="es-ES"/>
                </w:rPr>
                <w:t xml:space="preserve">  </w:t>
              </w:r>
            </w:ins>
          </w:p>
        </w:tc>
        <w:tc>
          <w:tcPr>
            <w:tcW w:w="4819" w:type="dxa"/>
            <w:tcBorders>
              <w:top w:val="single" w:sz="4" w:space="0" w:color="auto"/>
              <w:left w:val="nil"/>
              <w:bottom w:val="single" w:sz="4" w:space="0" w:color="auto"/>
              <w:right w:val="single" w:sz="4" w:space="0" w:color="auto"/>
            </w:tcBorders>
            <w:shd w:val="clear" w:color="auto" w:fill="auto"/>
          </w:tcPr>
          <w:p w14:paraId="2B0B7F28" w14:textId="3708CA69" w:rsidR="006808D3" w:rsidRPr="00C962F4" w:rsidRDefault="006808D3" w:rsidP="00003F95">
            <w:pPr>
              <w:spacing w:after="0" w:line="240" w:lineRule="auto"/>
              <w:rPr>
                <w:ins w:id="236" w:author="Author"/>
                <w:rFonts w:ascii="Times New Roman" w:eastAsia="Times New Roman" w:hAnsi="Times New Roman" w:cs="Times New Roman"/>
                <w:sz w:val="20"/>
                <w:szCs w:val="20"/>
                <w:lang w:val="en-GB" w:eastAsia="es-ES"/>
              </w:rPr>
            </w:pPr>
            <w:ins w:id="237" w:author="Author">
              <w:r w:rsidRPr="00C962F4">
                <w:rPr>
                  <w:rFonts w:ascii="Times New Roman" w:eastAsia="Times New Roman" w:hAnsi="Times New Roman" w:cs="Times New Roman"/>
                  <w:sz w:val="20"/>
                  <w:szCs w:val="20"/>
                  <w:lang w:val="en-GB" w:eastAsia="es-ES"/>
                </w:rPr>
                <w:t>This is the absolute value of liabilities sensitive to health disability – morbidity risk – Medical expenses charge due to an increase of medical payments, before the shock.</w:t>
              </w:r>
            </w:ins>
          </w:p>
          <w:p w14:paraId="7319D887" w14:textId="77777777" w:rsidR="006808D3" w:rsidRPr="00C962F4" w:rsidRDefault="006808D3" w:rsidP="00003F95">
            <w:pPr>
              <w:spacing w:after="0" w:line="240" w:lineRule="auto"/>
              <w:rPr>
                <w:ins w:id="238" w:author="Author"/>
                <w:rFonts w:ascii="Times New Roman" w:eastAsia="Times New Roman" w:hAnsi="Times New Roman" w:cs="Times New Roman"/>
                <w:sz w:val="20"/>
                <w:szCs w:val="20"/>
                <w:lang w:val="en-GB" w:eastAsia="es-ES"/>
              </w:rPr>
            </w:pPr>
          </w:p>
          <w:p w14:paraId="02652C38" w14:textId="77777777" w:rsidR="006808D3" w:rsidRPr="00C962F4" w:rsidRDefault="006808D3" w:rsidP="00003F95">
            <w:pPr>
              <w:spacing w:after="0" w:line="240" w:lineRule="auto"/>
              <w:rPr>
                <w:ins w:id="239" w:author="Author"/>
                <w:rFonts w:ascii="Times New Roman" w:eastAsia="Times New Roman" w:hAnsi="Times New Roman" w:cs="Times New Roman"/>
                <w:sz w:val="20"/>
                <w:szCs w:val="20"/>
                <w:lang w:val="en-GB" w:eastAsia="es-ES"/>
              </w:rPr>
            </w:pPr>
            <w:ins w:id="240" w:author="Author">
              <w:r w:rsidRPr="00C962F4">
                <w:rPr>
                  <w:rFonts w:ascii="Times New Roman" w:eastAsia="Times New Roman" w:hAnsi="Times New Roman" w:cs="Times New Roman"/>
                  <w:sz w:val="20"/>
                  <w:szCs w:val="20"/>
                  <w:lang w:val="en-GB" w:eastAsia="es-ES"/>
                </w:rPr>
                <w:t>The amount of TP shall be net of reinsurance and SPV recoverables.</w:t>
              </w:r>
            </w:ins>
          </w:p>
          <w:p w14:paraId="78FD5E8A" w14:textId="77777777" w:rsidR="0075594C" w:rsidRPr="0031437B" w:rsidRDefault="0075594C" w:rsidP="00003F95">
            <w:pPr>
              <w:spacing w:after="0" w:line="240" w:lineRule="auto"/>
              <w:rPr>
                <w:ins w:id="241" w:author="Author"/>
                <w:rFonts w:ascii="Times New Roman" w:eastAsia="Times New Roman" w:hAnsi="Times New Roman" w:cs="Times New Roman"/>
                <w:sz w:val="20"/>
                <w:szCs w:val="20"/>
                <w:lang w:val="en-GB" w:eastAsia="es-ES"/>
                <w:rPrChange w:id="242" w:author="Author">
                  <w:rPr>
                    <w:ins w:id="243" w:author="Author"/>
                    <w:rFonts w:ascii="Times New Roman" w:eastAsia="Times New Roman" w:hAnsi="Times New Roman" w:cs="Times New Roman"/>
                    <w:sz w:val="20"/>
                    <w:szCs w:val="20"/>
                    <w:highlight w:val="yellow"/>
                    <w:lang w:val="en-GB" w:eastAsia="es-ES"/>
                  </w:rPr>
                </w:rPrChange>
              </w:rPr>
            </w:pPr>
          </w:p>
          <w:p w14:paraId="41949952" w14:textId="7E5E0BF3" w:rsidR="0075594C" w:rsidRPr="00C962F4" w:rsidRDefault="0075594C" w:rsidP="00003F95">
            <w:pPr>
              <w:spacing w:after="0" w:line="240" w:lineRule="auto"/>
              <w:rPr>
                <w:ins w:id="244" w:author="Author"/>
                <w:rFonts w:ascii="Times New Roman" w:eastAsia="Times New Roman" w:hAnsi="Times New Roman" w:cs="Times New Roman"/>
                <w:sz w:val="20"/>
                <w:szCs w:val="20"/>
                <w:lang w:val="en-GB" w:eastAsia="es-ES"/>
              </w:rPr>
            </w:pPr>
            <w:ins w:id="245" w:author="Author">
              <w:r w:rsidRPr="0031437B">
                <w:rPr>
                  <w:rFonts w:ascii="Times New Roman" w:eastAsia="Times New Roman" w:hAnsi="Times New Roman" w:cs="Times New Roman"/>
                  <w:sz w:val="20"/>
                  <w:szCs w:val="20"/>
                  <w:lang w:val="en-GB" w:eastAsia="es-ES"/>
                  <w:rPrChange w:id="246" w:author="Author">
                    <w:rPr>
                      <w:rFonts w:ascii="Times New Roman" w:eastAsia="Times New Roman" w:hAnsi="Times New Roman" w:cs="Times New Roman"/>
                      <w:sz w:val="20"/>
                      <w:szCs w:val="20"/>
                      <w:highlight w:val="yellow"/>
                      <w:lang w:val="en-GB" w:eastAsia="es-ES"/>
                    </w:rPr>
                  </w:rPrChange>
                </w:rPr>
                <w:t>If R0030/C0010=1, this row should not be filled in.</w:t>
              </w:r>
            </w:ins>
          </w:p>
        </w:tc>
      </w:tr>
      <w:tr w:rsidR="006808D3" w:rsidRPr="0098574A" w14:paraId="5CDB3B34" w14:textId="77777777" w:rsidTr="00003F95">
        <w:trPr>
          <w:trHeight w:val="1548"/>
          <w:ins w:id="247" w:author="Author"/>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07C38E0B" w14:textId="327F0BB3" w:rsidR="006808D3" w:rsidRPr="0098574A" w:rsidDel="001866A4" w:rsidRDefault="0075594C" w:rsidP="00003F95">
            <w:pPr>
              <w:spacing w:after="0" w:line="240" w:lineRule="auto"/>
              <w:rPr>
                <w:ins w:id="248" w:author="Author"/>
                <w:rFonts w:ascii="Times New Roman" w:eastAsia="Times New Roman" w:hAnsi="Times New Roman" w:cs="Times New Roman"/>
                <w:sz w:val="20"/>
                <w:szCs w:val="20"/>
                <w:lang w:val="en-GB" w:eastAsia="es-ES"/>
              </w:rPr>
            </w:pPr>
            <w:ins w:id="249" w:author="Author">
              <w:r>
                <w:rPr>
                  <w:rFonts w:ascii="Times New Roman" w:eastAsia="Times New Roman" w:hAnsi="Times New Roman" w:cs="Times New Roman"/>
                  <w:sz w:val="20"/>
                  <w:szCs w:val="20"/>
                  <w:lang w:val="en-GB" w:eastAsia="es-ES"/>
                </w:rPr>
                <w:t>R032</w:t>
              </w:r>
              <w:r w:rsidR="006808D3" w:rsidRPr="0098574A">
                <w:rPr>
                  <w:rFonts w:ascii="Times New Roman" w:eastAsia="Times New Roman" w:hAnsi="Times New Roman" w:cs="Times New Roman"/>
                  <w:sz w:val="20"/>
                  <w:szCs w:val="20"/>
                  <w:lang w:val="en-GB" w:eastAsia="es-ES"/>
                </w:rPr>
                <w:t>0/C0040</w:t>
              </w:r>
            </w:ins>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742CF790" w14:textId="207C56FA" w:rsidR="006808D3" w:rsidRPr="0098574A" w:rsidRDefault="006808D3" w:rsidP="00003F95">
            <w:pPr>
              <w:spacing w:after="0" w:line="240" w:lineRule="auto"/>
              <w:rPr>
                <w:ins w:id="250" w:author="Author"/>
                <w:rFonts w:ascii="Times New Roman" w:eastAsia="Times New Roman" w:hAnsi="Times New Roman" w:cs="Times New Roman"/>
                <w:sz w:val="20"/>
                <w:szCs w:val="20"/>
                <w:lang w:val="en-GB" w:eastAsia="es-ES"/>
              </w:rPr>
            </w:pPr>
            <w:ins w:id="251" w:author="Author">
              <w:r w:rsidRPr="0098574A">
                <w:rPr>
                  <w:rFonts w:ascii="Times New Roman" w:eastAsia="Times New Roman" w:hAnsi="Times New Roman" w:cs="Times New Roman"/>
                  <w:sz w:val="20"/>
                  <w:szCs w:val="20"/>
                  <w:lang w:val="en-GB" w:eastAsia="es-ES"/>
                </w:rPr>
                <w:t xml:space="preserve">Absolute values after shock – Assets – Health disability - morbidity risk – Medical expenses </w:t>
              </w:r>
              <w:r>
                <w:rPr>
                  <w:rFonts w:ascii="Times New Roman" w:eastAsia="Times New Roman" w:hAnsi="Times New Roman" w:cs="Times New Roman"/>
                  <w:sz w:val="20"/>
                  <w:szCs w:val="20"/>
                  <w:lang w:val="en-GB" w:eastAsia="es-ES"/>
                </w:rPr>
                <w:t>– increase of medical payments</w:t>
              </w:r>
              <w:r w:rsidRPr="0098574A">
                <w:rPr>
                  <w:rFonts w:ascii="Times New Roman" w:eastAsia="Times New Roman" w:hAnsi="Times New Roman" w:cs="Times New Roman"/>
                  <w:sz w:val="20"/>
                  <w:szCs w:val="20"/>
                  <w:lang w:val="en-GB" w:eastAsia="es-ES"/>
                </w:rPr>
                <w:t xml:space="preserve"> </w:t>
              </w:r>
            </w:ins>
          </w:p>
        </w:tc>
        <w:tc>
          <w:tcPr>
            <w:tcW w:w="4819" w:type="dxa"/>
            <w:tcBorders>
              <w:top w:val="single" w:sz="4" w:space="0" w:color="auto"/>
              <w:left w:val="nil"/>
              <w:bottom w:val="single" w:sz="4" w:space="0" w:color="auto"/>
              <w:right w:val="single" w:sz="4" w:space="0" w:color="auto"/>
            </w:tcBorders>
            <w:shd w:val="clear" w:color="auto" w:fill="auto"/>
          </w:tcPr>
          <w:p w14:paraId="7C2238A9" w14:textId="37FECE38" w:rsidR="006808D3" w:rsidRPr="00C962F4" w:rsidRDefault="006808D3" w:rsidP="00003F95">
            <w:pPr>
              <w:spacing w:after="0" w:line="240" w:lineRule="auto"/>
              <w:rPr>
                <w:ins w:id="252" w:author="Author"/>
                <w:rFonts w:ascii="Times New Roman" w:eastAsia="Times New Roman" w:hAnsi="Times New Roman" w:cs="Times New Roman"/>
                <w:sz w:val="20"/>
                <w:szCs w:val="20"/>
                <w:lang w:val="en-GB" w:eastAsia="es-ES"/>
              </w:rPr>
            </w:pPr>
            <w:ins w:id="253" w:author="Author">
              <w:r w:rsidRPr="00C962F4">
                <w:rPr>
                  <w:rFonts w:ascii="Times New Roman" w:eastAsia="Times New Roman" w:hAnsi="Times New Roman" w:cs="Times New Roman"/>
                  <w:sz w:val="20"/>
                  <w:szCs w:val="20"/>
                  <w:lang w:val="en-GB" w:eastAsia="es-ES"/>
                </w:rPr>
                <w:t>This is the absolute value of the assets sensitive to health disability – morbidity risk – Medical expenses charge due to an increase of medical payments, after the shock (i.e. as prescribed by standard formula).</w:t>
              </w:r>
            </w:ins>
          </w:p>
          <w:p w14:paraId="47E49412" w14:textId="77777777" w:rsidR="006808D3" w:rsidRPr="00C962F4" w:rsidRDefault="006808D3" w:rsidP="00003F95">
            <w:pPr>
              <w:spacing w:after="0" w:line="240" w:lineRule="auto"/>
              <w:rPr>
                <w:ins w:id="254" w:author="Author"/>
                <w:rFonts w:ascii="Times New Roman" w:eastAsia="Times New Roman" w:hAnsi="Times New Roman" w:cs="Times New Roman"/>
                <w:sz w:val="20"/>
                <w:szCs w:val="20"/>
                <w:lang w:val="en-GB" w:eastAsia="es-ES"/>
              </w:rPr>
            </w:pPr>
          </w:p>
          <w:p w14:paraId="2B20CF3E" w14:textId="77777777" w:rsidR="006808D3" w:rsidRPr="00C962F4" w:rsidRDefault="006808D3" w:rsidP="00003F95">
            <w:pPr>
              <w:spacing w:after="0" w:line="240" w:lineRule="auto"/>
              <w:rPr>
                <w:ins w:id="255" w:author="Author"/>
                <w:rFonts w:ascii="Times New Roman" w:eastAsia="Times New Roman" w:hAnsi="Times New Roman" w:cs="Times New Roman"/>
                <w:sz w:val="20"/>
                <w:szCs w:val="20"/>
                <w:lang w:val="en-GB" w:eastAsia="es-ES"/>
              </w:rPr>
            </w:pPr>
            <w:ins w:id="256" w:author="Author">
              <w:r w:rsidRPr="00C962F4">
                <w:rPr>
                  <w:rFonts w:ascii="Times New Roman" w:eastAsia="Times New Roman" w:hAnsi="Times New Roman" w:cs="Times New Roman"/>
                  <w:sz w:val="20"/>
                  <w:szCs w:val="20"/>
                  <w:lang w:val="en-GB" w:eastAsia="es-ES"/>
                </w:rPr>
                <w:t>Recoverables from reinsurance and SPVs shall not be included in this cell.</w:t>
              </w:r>
            </w:ins>
          </w:p>
          <w:p w14:paraId="3ED781B4" w14:textId="77777777" w:rsidR="0075594C" w:rsidRPr="0031437B" w:rsidRDefault="0075594C" w:rsidP="00003F95">
            <w:pPr>
              <w:spacing w:after="0" w:line="240" w:lineRule="auto"/>
              <w:rPr>
                <w:ins w:id="257" w:author="Author"/>
                <w:rFonts w:ascii="Times New Roman" w:eastAsia="Times New Roman" w:hAnsi="Times New Roman" w:cs="Times New Roman"/>
                <w:sz w:val="20"/>
                <w:szCs w:val="20"/>
                <w:lang w:val="en-GB" w:eastAsia="es-ES"/>
                <w:rPrChange w:id="258" w:author="Author">
                  <w:rPr>
                    <w:ins w:id="259" w:author="Author"/>
                    <w:rFonts w:ascii="Times New Roman" w:eastAsia="Times New Roman" w:hAnsi="Times New Roman" w:cs="Times New Roman"/>
                    <w:sz w:val="20"/>
                    <w:szCs w:val="20"/>
                    <w:highlight w:val="yellow"/>
                    <w:lang w:val="en-GB" w:eastAsia="es-ES"/>
                  </w:rPr>
                </w:rPrChange>
              </w:rPr>
            </w:pPr>
          </w:p>
          <w:p w14:paraId="271146F0" w14:textId="24BB41C9" w:rsidR="0075594C" w:rsidRPr="00C962F4" w:rsidRDefault="0075594C" w:rsidP="00003F95">
            <w:pPr>
              <w:spacing w:after="0" w:line="240" w:lineRule="auto"/>
              <w:rPr>
                <w:ins w:id="260" w:author="Author"/>
                <w:rFonts w:ascii="Times New Roman" w:eastAsia="Times New Roman" w:hAnsi="Times New Roman" w:cs="Times New Roman"/>
                <w:sz w:val="20"/>
                <w:szCs w:val="20"/>
                <w:lang w:val="en-GB" w:eastAsia="es-ES"/>
              </w:rPr>
            </w:pPr>
            <w:ins w:id="261" w:author="Author">
              <w:r w:rsidRPr="0031437B">
                <w:rPr>
                  <w:rFonts w:ascii="Times New Roman" w:eastAsia="Times New Roman" w:hAnsi="Times New Roman" w:cs="Times New Roman"/>
                  <w:sz w:val="20"/>
                  <w:szCs w:val="20"/>
                  <w:lang w:val="en-GB" w:eastAsia="es-ES"/>
                  <w:rPrChange w:id="262" w:author="Author">
                    <w:rPr>
                      <w:rFonts w:ascii="Times New Roman" w:eastAsia="Times New Roman" w:hAnsi="Times New Roman" w:cs="Times New Roman"/>
                      <w:sz w:val="20"/>
                      <w:szCs w:val="20"/>
                      <w:highlight w:val="yellow"/>
                      <w:lang w:val="en-GB" w:eastAsia="es-ES"/>
                    </w:rPr>
                  </w:rPrChange>
                </w:rPr>
                <w:t>If R0030/C0010=1, this row should not be filled in.</w:t>
              </w:r>
            </w:ins>
          </w:p>
        </w:tc>
      </w:tr>
      <w:tr w:rsidR="006808D3" w:rsidRPr="0098574A" w14:paraId="2DF2980E" w14:textId="77777777" w:rsidTr="00003F95">
        <w:trPr>
          <w:trHeight w:val="1839"/>
          <w:ins w:id="263" w:author="Author"/>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617B27CF" w14:textId="43B55F8D" w:rsidR="006808D3" w:rsidRPr="0098574A" w:rsidDel="001866A4" w:rsidRDefault="0075594C" w:rsidP="00003F95">
            <w:pPr>
              <w:spacing w:after="0" w:line="240" w:lineRule="auto"/>
              <w:rPr>
                <w:ins w:id="264" w:author="Author"/>
                <w:rFonts w:ascii="Times New Roman" w:eastAsia="Times New Roman" w:hAnsi="Times New Roman" w:cs="Times New Roman"/>
                <w:sz w:val="20"/>
                <w:szCs w:val="20"/>
                <w:lang w:val="en-GB" w:eastAsia="es-ES"/>
              </w:rPr>
            </w:pPr>
            <w:ins w:id="265" w:author="Author">
              <w:r>
                <w:rPr>
                  <w:rFonts w:ascii="Times New Roman" w:eastAsia="Times New Roman" w:hAnsi="Times New Roman" w:cs="Times New Roman"/>
                  <w:sz w:val="20"/>
                  <w:szCs w:val="20"/>
                  <w:lang w:val="en-GB" w:eastAsia="es-ES"/>
                </w:rPr>
                <w:t>R032</w:t>
              </w:r>
              <w:r w:rsidR="006808D3" w:rsidRPr="0098574A">
                <w:rPr>
                  <w:rFonts w:ascii="Times New Roman" w:eastAsia="Times New Roman" w:hAnsi="Times New Roman" w:cs="Times New Roman"/>
                  <w:sz w:val="20"/>
                  <w:szCs w:val="20"/>
                  <w:lang w:val="en-GB" w:eastAsia="es-ES"/>
                </w:rPr>
                <w:t>0/C0050</w:t>
              </w:r>
            </w:ins>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4CB31BF2" w14:textId="6942D3E5" w:rsidR="006808D3" w:rsidRPr="0098574A" w:rsidRDefault="006808D3" w:rsidP="00003F95">
            <w:pPr>
              <w:spacing w:after="0" w:line="240" w:lineRule="auto"/>
              <w:rPr>
                <w:ins w:id="266" w:author="Author"/>
                <w:rFonts w:ascii="Times New Roman" w:eastAsia="Times New Roman" w:hAnsi="Times New Roman" w:cs="Times New Roman"/>
                <w:sz w:val="20"/>
                <w:szCs w:val="20"/>
                <w:lang w:val="en-GB" w:eastAsia="es-ES"/>
              </w:rPr>
            </w:pPr>
            <w:ins w:id="267" w:author="Author">
              <w:r w:rsidRPr="0098574A">
                <w:rPr>
                  <w:rFonts w:ascii="Times New Roman" w:eastAsia="Times New Roman" w:hAnsi="Times New Roman" w:cs="Times New Roman"/>
                  <w:sz w:val="20"/>
                  <w:szCs w:val="20"/>
                  <w:lang w:val="en-GB" w:eastAsia="es-ES"/>
                </w:rPr>
                <w:t>Absolute values after shock – Liabilities (after the loss absorbing capacity of technical provisions) – Health disability - morbidity  risk – Medical expenses</w:t>
              </w:r>
              <w:r>
                <w:rPr>
                  <w:rFonts w:ascii="Times New Roman" w:eastAsia="Times New Roman" w:hAnsi="Times New Roman" w:cs="Times New Roman"/>
                  <w:sz w:val="20"/>
                  <w:szCs w:val="20"/>
                  <w:lang w:val="en-GB" w:eastAsia="es-ES"/>
                </w:rPr>
                <w:t xml:space="preserve"> – increase of medical payments</w:t>
              </w:r>
            </w:ins>
          </w:p>
        </w:tc>
        <w:tc>
          <w:tcPr>
            <w:tcW w:w="4819" w:type="dxa"/>
            <w:tcBorders>
              <w:top w:val="single" w:sz="4" w:space="0" w:color="auto"/>
              <w:left w:val="nil"/>
              <w:bottom w:val="single" w:sz="4" w:space="0" w:color="auto"/>
              <w:right w:val="single" w:sz="4" w:space="0" w:color="auto"/>
            </w:tcBorders>
            <w:shd w:val="clear" w:color="auto" w:fill="auto"/>
          </w:tcPr>
          <w:p w14:paraId="0E43F466" w14:textId="0FA58AC5" w:rsidR="006808D3" w:rsidRPr="00C962F4" w:rsidRDefault="006808D3" w:rsidP="00003F95">
            <w:pPr>
              <w:spacing w:after="0" w:line="240" w:lineRule="auto"/>
              <w:rPr>
                <w:ins w:id="268" w:author="Author"/>
                <w:rFonts w:ascii="Times New Roman" w:eastAsia="Times New Roman" w:hAnsi="Times New Roman" w:cs="Times New Roman"/>
                <w:sz w:val="20"/>
                <w:szCs w:val="20"/>
                <w:lang w:val="en-GB" w:eastAsia="es-ES"/>
              </w:rPr>
            </w:pPr>
            <w:ins w:id="269" w:author="Author">
              <w:r w:rsidRPr="00C962F4">
                <w:rPr>
                  <w:rFonts w:ascii="Times New Roman" w:eastAsia="Times New Roman" w:hAnsi="Times New Roman" w:cs="Times New Roman"/>
                  <w:sz w:val="20"/>
                  <w:szCs w:val="20"/>
                  <w:lang w:val="en-GB" w:eastAsia="es-ES"/>
                </w:rPr>
                <w:t>This is the absolute value of liabilities (after the loss absorbing capacity of technical provisions) sensitive to health disability – morbidity risk – Medical expenses charge due to an increase of medical payments, after the shock (i.e. as prescribed by standard formula).</w:t>
              </w:r>
            </w:ins>
          </w:p>
          <w:p w14:paraId="6003AC98" w14:textId="77777777" w:rsidR="006808D3" w:rsidRPr="00C962F4" w:rsidRDefault="006808D3" w:rsidP="00003F95">
            <w:pPr>
              <w:spacing w:after="0" w:line="240" w:lineRule="auto"/>
              <w:rPr>
                <w:ins w:id="270" w:author="Author"/>
                <w:rFonts w:ascii="Times New Roman" w:eastAsia="Times New Roman" w:hAnsi="Times New Roman" w:cs="Times New Roman"/>
                <w:sz w:val="20"/>
                <w:szCs w:val="20"/>
                <w:lang w:val="en-GB" w:eastAsia="es-ES"/>
              </w:rPr>
            </w:pPr>
          </w:p>
          <w:p w14:paraId="6C97AD61" w14:textId="77777777" w:rsidR="006808D3" w:rsidRPr="00C962F4" w:rsidRDefault="006808D3" w:rsidP="00003F95">
            <w:pPr>
              <w:spacing w:after="0" w:line="240" w:lineRule="auto"/>
              <w:rPr>
                <w:ins w:id="271" w:author="Author"/>
                <w:rFonts w:ascii="Times New Roman" w:eastAsia="Times New Roman" w:hAnsi="Times New Roman" w:cs="Times New Roman"/>
                <w:sz w:val="20"/>
                <w:szCs w:val="20"/>
                <w:lang w:val="en-GB" w:eastAsia="es-ES"/>
              </w:rPr>
            </w:pPr>
            <w:ins w:id="272" w:author="Author">
              <w:r w:rsidRPr="00C962F4">
                <w:rPr>
                  <w:rFonts w:ascii="Times New Roman" w:eastAsia="Times New Roman" w:hAnsi="Times New Roman" w:cs="Times New Roman"/>
                  <w:sz w:val="20"/>
                  <w:szCs w:val="20"/>
                  <w:lang w:val="en-GB" w:eastAsia="es-ES"/>
                </w:rPr>
                <w:t>The amount of TP shall be net of reinsurance and SPV recoverables.</w:t>
              </w:r>
            </w:ins>
          </w:p>
          <w:p w14:paraId="5A9AC25A" w14:textId="77777777" w:rsidR="0075594C" w:rsidRPr="0031437B" w:rsidRDefault="0075594C" w:rsidP="00003F95">
            <w:pPr>
              <w:spacing w:after="0" w:line="240" w:lineRule="auto"/>
              <w:rPr>
                <w:ins w:id="273" w:author="Author"/>
                <w:rFonts w:ascii="Times New Roman" w:eastAsia="Times New Roman" w:hAnsi="Times New Roman" w:cs="Times New Roman"/>
                <w:sz w:val="20"/>
                <w:szCs w:val="20"/>
                <w:lang w:val="en-GB" w:eastAsia="es-ES"/>
                <w:rPrChange w:id="274" w:author="Author">
                  <w:rPr>
                    <w:ins w:id="275" w:author="Author"/>
                    <w:rFonts w:ascii="Times New Roman" w:eastAsia="Times New Roman" w:hAnsi="Times New Roman" w:cs="Times New Roman"/>
                    <w:sz w:val="20"/>
                    <w:szCs w:val="20"/>
                    <w:highlight w:val="yellow"/>
                    <w:lang w:val="en-GB" w:eastAsia="es-ES"/>
                  </w:rPr>
                </w:rPrChange>
              </w:rPr>
            </w:pPr>
          </w:p>
          <w:p w14:paraId="08011E43" w14:textId="11E35E06" w:rsidR="0075594C" w:rsidRPr="00C962F4" w:rsidRDefault="0075594C" w:rsidP="00003F95">
            <w:pPr>
              <w:spacing w:after="0" w:line="240" w:lineRule="auto"/>
              <w:rPr>
                <w:ins w:id="276" w:author="Author"/>
                <w:rFonts w:ascii="Times New Roman" w:eastAsia="Times New Roman" w:hAnsi="Times New Roman" w:cs="Times New Roman"/>
                <w:sz w:val="20"/>
                <w:szCs w:val="20"/>
                <w:lang w:val="en-GB" w:eastAsia="es-ES"/>
              </w:rPr>
            </w:pPr>
            <w:ins w:id="277" w:author="Author">
              <w:r w:rsidRPr="0031437B">
                <w:rPr>
                  <w:rFonts w:ascii="Times New Roman" w:eastAsia="Times New Roman" w:hAnsi="Times New Roman" w:cs="Times New Roman"/>
                  <w:sz w:val="20"/>
                  <w:szCs w:val="20"/>
                  <w:lang w:val="en-GB" w:eastAsia="es-ES"/>
                  <w:rPrChange w:id="278" w:author="Author">
                    <w:rPr>
                      <w:rFonts w:ascii="Times New Roman" w:eastAsia="Times New Roman" w:hAnsi="Times New Roman" w:cs="Times New Roman"/>
                      <w:sz w:val="20"/>
                      <w:szCs w:val="20"/>
                      <w:highlight w:val="yellow"/>
                      <w:lang w:val="en-GB" w:eastAsia="es-ES"/>
                    </w:rPr>
                  </w:rPrChange>
                </w:rPr>
                <w:t>If R0030/C0010=1, this row should not be filled in.</w:t>
              </w:r>
            </w:ins>
          </w:p>
        </w:tc>
      </w:tr>
      <w:tr w:rsidR="006808D3" w:rsidRPr="0098574A" w14:paraId="7979FF67" w14:textId="77777777" w:rsidTr="00003F95">
        <w:trPr>
          <w:trHeight w:val="1767"/>
          <w:ins w:id="279" w:author="Author"/>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4EC00EE7" w14:textId="7772B778" w:rsidR="006808D3" w:rsidRPr="0098574A" w:rsidDel="001866A4" w:rsidRDefault="0075594C" w:rsidP="00003F95">
            <w:pPr>
              <w:spacing w:after="0" w:line="240" w:lineRule="auto"/>
              <w:rPr>
                <w:ins w:id="280" w:author="Author"/>
                <w:rFonts w:ascii="Times New Roman" w:eastAsia="Times New Roman" w:hAnsi="Times New Roman" w:cs="Times New Roman"/>
                <w:sz w:val="20"/>
                <w:szCs w:val="20"/>
                <w:lang w:val="en-GB" w:eastAsia="es-ES"/>
              </w:rPr>
            </w:pPr>
            <w:ins w:id="281" w:author="Author">
              <w:r>
                <w:rPr>
                  <w:rFonts w:ascii="Times New Roman" w:eastAsia="Times New Roman" w:hAnsi="Times New Roman" w:cs="Times New Roman"/>
                  <w:sz w:val="20"/>
                  <w:szCs w:val="20"/>
                  <w:lang w:val="en-GB" w:eastAsia="es-ES"/>
                </w:rPr>
                <w:t>R032</w:t>
              </w:r>
              <w:r w:rsidR="006808D3" w:rsidRPr="0098574A">
                <w:rPr>
                  <w:rFonts w:ascii="Times New Roman" w:eastAsia="Times New Roman" w:hAnsi="Times New Roman" w:cs="Times New Roman"/>
                  <w:sz w:val="20"/>
                  <w:szCs w:val="20"/>
                  <w:lang w:val="en-GB" w:eastAsia="es-ES"/>
                </w:rPr>
                <w:t>0/C0060</w:t>
              </w:r>
            </w:ins>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39088823" w14:textId="6757E5F8" w:rsidR="006808D3" w:rsidRPr="0098574A" w:rsidRDefault="006808D3" w:rsidP="00003F95">
            <w:pPr>
              <w:spacing w:after="0" w:line="240" w:lineRule="auto"/>
              <w:rPr>
                <w:ins w:id="282" w:author="Author"/>
                <w:rFonts w:ascii="Times New Roman" w:eastAsia="Times New Roman" w:hAnsi="Times New Roman" w:cs="Times New Roman"/>
                <w:sz w:val="20"/>
                <w:szCs w:val="20"/>
                <w:lang w:val="en-GB" w:eastAsia="es-ES"/>
              </w:rPr>
            </w:pPr>
            <w:ins w:id="283" w:author="Author">
              <w:r w:rsidRPr="0098574A">
                <w:rPr>
                  <w:rFonts w:ascii="Times New Roman" w:eastAsia="Times New Roman" w:hAnsi="Times New Roman" w:cs="Times New Roman"/>
                  <w:sz w:val="20"/>
                  <w:szCs w:val="20"/>
                  <w:lang w:val="en-GB" w:eastAsia="es-ES"/>
                </w:rPr>
                <w:t>Absolute value after shock – Net solvency capital requirements–Health disability - morbidity  risk – Medical expenses</w:t>
              </w:r>
              <w:r>
                <w:rPr>
                  <w:rFonts w:ascii="Times New Roman" w:eastAsia="Times New Roman" w:hAnsi="Times New Roman" w:cs="Times New Roman"/>
                  <w:sz w:val="20"/>
                  <w:szCs w:val="20"/>
                  <w:lang w:val="en-GB" w:eastAsia="es-ES"/>
                </w:rPr>
                <w:t xml:space="preserve"> – increase of medical payments</w:t>
              </w:r>
            </w:ins>
          </w:p>
        </w:tc>
        <w:tc>
          <w:tcPr>
            <w:tcW w:w="4819" w:type="dxa"/>
            <w:tcBorders>
              <w:top w:val="single" w:sz="4" w:space="0" w:color="auto"/>
              <w:left w:val="nil"/>
              <w:bottom w:val="single" w:sz="4" w:space="0" w:color="auto"/>
              <w:right w:val="single" w:sz="4" w:space="0" w:color="auto"/>
            </w:tcBorders>
            <w:shd w:val="clear" w:color="auto" w:fill="auto"/>
          </w:tcPr>
          <w:p w14:paraId="175B86DA" w14:textId="35D8AE19" w:rsidR="006808D3" w:rsidRPr="00C962F4" w:rsidRDefault="006808D3" w:rsidP="00003F95">
            <w:pPr>
              <w:spacing w:after="0" w:line="240" w:lineRule="auto"/>
              <w:rPr>
                <w:ins w:id="284" w:author="Author"/>
                <w:rFonts w:ascii="Times New Roman" w:eastAsia="Times New Roman" w:hAnsi="Times New Roman" w:cs="Times New Roman"/>
                <w:sz w:val="20"/>
                <w:szCs w:val="20"/>
                <w:lang w:val="en-GB" w:eastAsia="es-ES"/>
              </w:rPr>
            </w:pPr>
            <w:ins w:id="285" w:author="Author">
              <w:r w:rsidRPr="00C962F4">
                <w:rPr>
                  <w:rFonts w:ascii="Times New Roman" w:eastAsia="Times New Roman" w:hAnsi="Times New Roman" w:cs="Times New Roman"/>
                  <w:sz w:val="20"/>
                  <w:szCs w:val="20"/>
                  <w:lang w:val="en-GB" w:eastAsia="es-ES"/>
                </w:rPr>
                <w:t xml:space="preserve">This is the net capital charge for health disability - morbidity risk – Medical expenses – increase of medical payments, after adjustment for the loss absorbing capacity of technical provisions. </w:t>
              </w:r>
            </w:ins>
          </w:p>
          <w:p w14:paraId="2D510E65" w14:textId="77777777" w:rsidR="006808D3" w:rsidRPr="00C962F4" w:rsidRDefault="006808D3" w:rsidP="00003F95">
            <w:pPr>
              <w:spacing w:after="0" w:line="240" w:lineRule="auto"/>
              <w:rPr>
                <w:ins w:id="286" w:author="Author"/>
                <w:rFonts w:ascii="Times New Roman" w:eastAsia="Times New Roman" w:hAnsi="Times New Roman" w:cs="Times New Roman"/>
                <w:sz w:val="20"/>
                <w:szCs w:val="20"/>
                <w:lang w:val="en-GB" w:eastAsia="es-ES"/>
              </w:rPr>
            </w:pPr>
          </w:p>
          <w:p w14:paraId="19A2112F" w14:textId="271A3FA4" w:rsidR="006808D3" w:rsidRPr="00C962F4" w:rsidRDefault="006808D3" w:rsidP="0075594C">
            <w:pPr>
              <w:spacing w:after="0" w:line="240" w:lineRule="auto"/>
              <w:rPr>
                <w:ins w:id="287" w:author="Author"/>
                <w:rFonts w:ascii="Times New Roman" w:eastAsia="Times New Roman" w:hAnsi="Times New Roman" w:cs="Times New Roman"/>
                <w:sz w:val="20"/>
                <w:szCs w:val="20"/>
                <w:lang w:val="en-GB" w:eastAsia="es-ES"/>
              </w:rPr>
            </w:pPr>
            <w:ins w:id="288" w:author="Author">
              <w:r w:rsidRPr="00C962F4">
                <w:rPr>
                  <w:rFonts w:ascii="Times New Roman" w:eastAsia="Times New Roman" w:hAnsi="Times New Roman" w:cs="Times New Roman"/>
                  <w:sz w:val="20"/>
                  <w:szCs w:val="20"/>
                  <w:lang w:val="en-GB" w:eastAsia="es-ES"/>
                </w:rPr>
                <w:t xml:space="preserve">If R0030/C0010=1, this </w:t>
              </w:r>
              <w:r w:rsidR="0075594C" w:rsidRPr="00C962F4">
                <w:rPr>
                  <w:rFonts w:ascii="Times New Roman" w:eastAsia="Times New Roman" w:hAnsi="Times New Roman" w:cs="Times New Roman"/>
                  <w:sz w:val="20"/>
                  <w:szCs w:val="20"/>
                  <w:lang w:val="en-GB" w:eastAsia="es-ES"/>
                </w:rPr>
                <w:t>row should not be filled in.</w:t>
              </w:r>
            </w:ins>
          </w:p>
        </w:tc>
      </w:tr>
      <w:tr w:rsidR="006808D3" w:rsidRPr="0098574A" w14:paraId="437A5951" w14:textId="77777777" w:rsidTr="00003F95">
        <w:trPr>
          <w:trHeight w:val="1975"/>
          <w:ins w:id="289" w:author="Author"/>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58480F9F" w14:textId="4544D149" w:rsidR="006808D3" w:rsidRPr="0098574A" w:rsidDel="001866A4" w:rsidRDefault="0075594C" w:rsidP="00003F95">
            <w:pPr>
              <w:spacing w:after="0" w:line="240" w:lineRule="auto"/>
              <w:rPr>
                <w:ins w:id="290" w:author="Author"/>
                <w:rFonts w:ascii="Times New Roman" w:eastAsia="Times New Roman" w:hAnsi="Times New Roman" w:cs="Times New Roman"/>
                <w:sz w:val="20"/>
                <w:szCs w:val="20"/>
                <w:lang w:val="en-GB" w:eastAsia="es-ES"/>
              </w:rPr>
            </w:pPr>
            <w:ins w:id="291" w:author="Author">
              <w:r>
                <w:rPr>
                  <w:rFonts w:ascii="Times New Roman" w:eastAsia="Times New Roman" w:hAnsi="Times New Roman" w:cs="Times New Roman"/>
                  <w:sz w:val="20"/>
                  <w:szCs w:val="20"/>
                  <w:lang w:val="en-GB" w:eastAsia="es-ES"/>
                </w:rPr>
                <w:t>R032</w:t>
              </w:r>
              <w:r w:rsidR="006808D3" w:rsidRPr="0098574A">
                <w:rPr>
                  <w:rFonts w:ascii="Times New Roman" w:eastAsia="Times New Roman" w:hAnsi="Times New Roman" w:cs="Times New Roman"/>
                  <w:sz w:val="20"/>
                  <w:szCs w:val="20"/>
                  <w:lang w:val="en-GB" w:eastAsia="es-ES"/>
                </w:rPr>
                <w:t>0/C0070</w:t>
              </w:r>
            </w:ins>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5F8C34AE" w14:textId="4D5CF56D" w:rsidR="006808D3" w:rsidRPr="0098574A" w:rsidRDefault="006808D3" w:rsidP="00003F95">
            <w:pPr>
              <w:spacing w:after="0" w:line="240" w:lineRule="auto"/>
              <w:rPr>
                <w:ins w:id="292" w:author="Author"/>
                <w:rFonts w:ascii="Times New Roman" w:eastAsia="Times New Roman" w:hAnsi="Times New Roman" w:cs="Times New Roman"/>
                <w:sz w:val="20"/>
                <w:szCs w:val="20"/>
                <w:lang w:val="en-GB" w:eastAsia="es-ES"/>
              </w:rPr>
            </w:pPr>
            <w:ins w:id="293" w:author="Author">
              <w:r w:rsidRPr="0098574A">
                <w:rPr>
                  <w:rFonts w:ascii="Times New Roman" w:eastAsia="Times New Roman" w:hAnsi="Times New Roman" w:cs="Times New Roman"/>
                  <w:sz w:val="20"/>
                  <w:szCs w:val="20"/>
                  <w:lang w:val="en-GB" w:eastAsia="es-ES"/>
                </w:rPr>
                <w:t>Absolute value after shock – Liabilities (before the loss absorbing capacity of technical provisions) – Health disability - morbidity risk – Medical expenses</w:t>
              </w:r>
              <w:r>
                <w:rPr>
                  <w:rFonts w:ascii="Times New Roman" w:eastAsia="Times New Roman" w:hAnsi="Times New Roman" w:cs="Times New Roman"/>
                  <w:sz w:val="20"/>
                  <w:szCs w:val="20"/>
                  <w:lang w:val="en-GB" w:eastAsia="es-ES"/>
                </w:rPr>
                <w:t xml:space="preserve"> – increase of medical payments</w:t>
              </w:r>
            </w:ins>
          </w:p>
        </w:tc>
        <w:tc>
          <w:tcPr>
            <w:tcW w:w="4819" w:type="dxa"/>
            <w:tcBorders>
              <w:top w:val="single" w:sz="4" w:space="0" w:color="auto"/>
              <w:left w:val="nil"/>
              <w:bottom w:val="single" w:sz="4" w:space="0" w:color="auto"/>
              <w:right w:val="single" w:sz="4" w:space="0" w:color="auto"/>
            </w:tcBorders>
            <w:shd w:val="clear" w:color="auto" w:fill="auto"/>
          </w:tcPr>
          <w:p w14:paraId="20CDE2F6" w14:textId="3EC5FEE5" w:rsidR="006808D3" w:rsidRPr="00C962F4" w:rsidRDefault="006808D3" w:rsidP="00003F95">
            <w:pPr>
              <w:spacing w:after="0" w:line="240" w:lineRule="auto"/>
              <w:rPr>
                <w:ins w:id="294" w:author="Author"/>
                <w:rFonts w:ascii="Times New Roman" w:eastAsia="Times New Roman" w:hAnsi="Times New Roman" w:cs="Times New Roman"/>
                <w:sz w:val="20"/>
                <w:szCs w:val="20"/>
                <w:lang w:val="en-GB" w:eastAsia="es-ES"/>
              </w:rPr>
            </w:pPr>
            <w:ins w:id="295" w:author="Author">
              <w:r w:rsidRPr="00C962F4">
                <w:rPr>
                  <w:rFonts w:ascii="Times New Roman" w:eastAsia="Times New Roman" w:hAnsi="Times New Roman" w:cs="Times New Roman"/>
                  <w:sz w:val="20"/>
                  <w:szCs w:val="20"/>
                  <w:lang w:val="en-GB" w:eastAsia="es-ES"/>
                </w:rPr>
                <w:t>This is the absolute value of the liabilities (before the loss absorbing capacity of technical provisions) underlying health disability - morbidity risk – Medical expenses charge</w:t>
              </w:r>
              <w:r w:rsidR="0016647A" w:rsidRPr="00C962F4">
                <w:rPr>
                  <w:rFonts w:ascii="Times New Roman" w:eastAsia="Times New Roman" w:hAnsi="Times New Roman" w:cs="Times New Roman"/>
                  <w:sz w:val="20"/>
                  <w:szCs w:val="20"/>
                  <w:lang w:val="en-GB" w:eastAsia="es-ES"/>
                </w:rPr>
                <w:t xml:space="preserve"> expenses – increase of medical payments</w:t>
              </w:r>
              <w:r w:rsidRPr="00C962F4">
                <w:rPr>
                  <w:rFonts w:ascii="Times New Roman" w:eastAsia="Times New Roman" w:hAnsi="Times New Roman" w:cs="Times New Roman"/>
                  <w:sz w:val="20"/>
                  <w:szCs w:val="20"/>
                  <w:lang w:val="en-GB" w:eastAsia="es-ES"/>
                </w:rPr>
                <w:t>, after the shock (i.e. as prescribed by standard formula) as used to compute the risk.</w:t>
              </w:r>
            </w:ins>
          </w:p>
          <w:p w14:paraId="1588B27D" w14:textId="77777777" w:rsidR="006808D3" w:rsidRPr="00C962F4" w:rsidRDefault="006808D3" w:rsidP="00003F95">
            <w:pPr>
              <w:spacing w:after="0" w:line="240" w:lineRule="auto"/>
              <w:rPr>
                <w:ins w:id="296" w:author="Author"/>
                <w:rFonts w:ascii="Times New Roman" w:eastAsia="Times New Roman" w:hAnsi="Times New Roman" w:cs="Times New Roman"/>
                <w:sz w:val="20"/>
                <w:szCs w:val="20"/>
                <w:lang w:val="en-GB" w:eastAsia="es-ES"/>
              </w:rPr>
            </w:pPr>
          </w:p>
          <w:p w14:paraId="7E1EDD0B" w14:textId="77777777" w:rsidR="006808D3" w:rsidRPr="00C962F4" w:rsidRDefault="006808D3" w:rsidP="00003F95">
            <w:pPr>
              <w:spacing w:after="0" w:line="240" w:lineRule="auto"/>
              <w:rPr>
                <w:ins w:id="297" w:author="Author"/>
                <w:rFonts w:ascii="Times New Roman" w:eastAsia="Times New Roman" w:hAnsi="Times New Roman" w:cs="Times New Roman"/>
                <w:sz w:val="20"/>
                <w:szCs w:val="20"/>
                <w:lang w:val="en-GB" w:eastAsia="es-ES"/>
              </w:rPr>
            </w:pPr>
            <w:ins w:id="298" w:author="Author">
              <w:r w:rsidRPr="00C962F4">
                <w:rPr>
                  <w:rFonts w:ascii="Times New Roman" w:eastAsia="Times New Roman" w:hAnsi="Times New Roman" w:cs="Times New Roman"/>
                  <w:sz w:val="20"/>
                  <w:szCs w:val="20"/>
                  <w:lang w:val="en-GB" w:eastAsia="es-ES"/>
                </w:rPr>
                <w:t>The amount of TP shall be net of reinsurance and SPV recoverables.</w:t>
              </w:r>
            </w:ins>
          </w:p>
          <w:p w14:paraId="4F218141" w14:textId="77777777" w:rsidR="0075594C" w:rsidRPr="0031437B" w:rsidRDefault="0075594C" w:rsidP="00003F95">
            <w:pPr>
              <w:spacing w:after="0" w:line="240" w:lineRule="auto"/>
              <w:rPr>
                <w:ins w:id="299" w:author="Author"/>
                <w:rFonts w:ascii="Times New Roman" w:eastAsia="Times New Roman" w:hAnsi="Times New Roman" w:cs="Times New Roman"/>
                <w:sz w:val="20"/>
                <w:szCs w:val="20"/>
                <w:lang w:val="en-GB" w:eastAsia="es-ES"/>
                <w:rPrChange w:id="300" w:author="Author">
                  <w:rPr>
                    <w:ins w:id="301" w:author="Author"/>
                    <w:rFonts w:ascii="Times New Roman" w:eastAsia="Times New Roman" w:hAnsi="Times New Roman" w:cs="Times New Roman"/>
                    <w:sz w:val="20"/>
                    <w:szCs w:val="20"/>
                    <w:highlight w:val="yellow"/>
                    <w:lang w:val="en-GB" w:eastAsia="es-ES"/>
                  </w:rPr>
                </w:rPrChange>
              </w:rPr>
            </w:pPr>
          </w:p>
          <w:p w14:paraId="383424F3" w14:textId="0112F3D9" w:rsidR="0075594C" w:rsidRPr="00C962F4" w:rsidRDefault="0075594C" w:rsidP="00003F95">
            <w:pPr>
              <w:spacing w:after="0" w:line="240" w:lineRule="auto"/>
              <w:rPr>
                <w:ins w:id="302" w:author="Author"/>
                <w:rFonts w:ascii="Times New Roman" w:eastAsia="Times New Roman" w:hAnsi="Times New Roman" w:cs="Times New Roman"/>
                <w:sz w:val="20"/>
                <w:szCs w:val="20"/>
                <w:lang w:val="en-GB" w:eastAsia="es-ES"/>
              </w:rPr>
            </w:pPr>
            <w:ins w:id="303" w:author="Author">
              <w:r w:rsidRPr="0031437B">
                <w:rPr>
                  <w:rFonts w:ascii="Times New Roman" w:eastAsia="Times New Roman" w:hAnsi="Times New Roman" w:cs="Times New Roman"/>
                  <w:sz w:val="20"/>
                  <w:szCs w:val="20"/>
                  <w:lang w:val="en-GB" w:eastAsia="es-ES"/>
                  <w:rPrChange w:id="304" w:author="Author">
                    <w:rPr>
                      <w:rFonts w:ascii="Times New Roman" w:eastAsia="Times New Roman" w:hAnsi="Times New Roman" w:cs="Times New Roman"/>
                      <w:sz w:val="20"/>
                      <w:szCs w:val="20"/>
                      <w:highlight w:val="yellow"/>
                      <w:lang w:val="en-GB" w:eastAsia="es-ES"/>
                    </w:rPr>
                  </w:rPrChange>
                </w:rPr>
                <w:t>If R0030/C0010=1, this row should not be filled in.</w:t>
              </w:r>
            </w:ins>
          </w:p>
        </w:tc>
      </w:tr>
      <w:tr w:rsidR="006808D3" w:rsidRPr="0098574A" w14:paraId="0B42E585" w14:textId="77777777" w:rsidTr="00003F95">
        <w:trPr>
          <w:trHeight w:val="1828"/>
          <w:ins w:id="305" w:author="Author"/>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47C14680" w14:textId="2005AEF4" w:rsidR="006808D3" w:rsidRPr="0098574A" w:rsidDel="001866A4" w:rsidRDefault="0075594C" w:rsidP="00003F95">
            <w:pPr>
              <w:spacing w:after="0" w:line="240" w:lineRule="auto"/>
              <w:rPr>
                <w:ins w:id="306" w:author="Author"/>
                <w:rFonts w:ascii="Times New Roman" w:eastAsia="Times New Roman" w:hAnsi="Times New Roman" w:cs="Times New Roman"/>
                <w:sz w:val="20"/>
                <w:szCs w:val="20"/>
                <w:lang w:val="en-GB" w:eastAsia="es-ES"/>
              </w:rPr>
            </w:pPr>
            <w:ins w:id="307" w:author="Author">
              <w:r>
                <w:rPr>
                  <w:rFonts w:ascii="Times New Roman" w:eastAsia="Times New Roman" w:hAnsi="Times New Roman" w:cs="Times New Roman"/>
                  <w:sz w:val="20"/>
                  <w:szCs w:val="20"/>
                  <w:lang w:val="en-GB" w:eastAsia="es-ES"/>
                </w:rPr>
                <w:t>R032</w:t>
              </w:r>
              <w:r w:rsidR="006808D3" w:rsidRPr="0098574A">
                <w:rPr>
                  <w:rFonts w:ascii="Times New Roman" w:eastAsia="Times New Roman" w:hAnsi="Times New Roman" w:cs="Times New Roman"/>
                  <w:sz w:val="20"/>
                  <w:szCs w:val="20"/>
                  <w:lang w:val="en-GB" w:eastAsia="es-ES"/>
                </w:rPr>
                <w:t>0/C0080</w:t>
              </w:r>
            </w:ins>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5CBA80AD" w14:textId="72755708" w:rsidR="006808D3" w:rsidRPr="0098574A" w:rsidRDefault="006808D3" w:rsidP="00003F95">
            <w:pPr>
              <w:spacing w:after="0" w:line="240" w:lineRule="auto"/>
              <w:rPr>
                <w:ins w:id="308" w:author="Author"/>
                <w:rFonts w:ascii="Times New Roman" w:eastAsia="Times New Roman" w:hAnsi="Times New Roman" w:cs="Times New Roman"/>
                <w:sz w:val="20"/>
                <w:szCs w:val="20"/>
                <w:lang w:val="en-GB" w:eastAsia="es-ES"/>
              </w:rPr>
            </w:pPr>
            <w:ins w:id="309" w:author="Author">
              <w:r w:rsidRPr="0098574A">
                <w:rPr>
                  <w:rFonts w:ascii="Times New Roman" w:eastAsia="Times New Roman" w:hAnsi="Times New Roman" w:cs="Times New Roman"/>
                  <w:sz w:val="20"/>
                  <w:szCs w:val="20"/>
                  <w:lang w:val="en-GB" w:eastAsia="es-ES"/>
                </w:rPr>
                <w:t>Absolute value after shock – Gross solvency capital– Health disability - morbidity  risk – Medical expenses</w:t>
              </w:r>
              <w:r>
                <w:rPr>
                  <w:rFonts w:ascii="Times New Roman" w:eastAsia="Times New Roman" w:hAnsi="Times New Roman" w:cs="Times New Roman"/>
                  <w:sz w:val="20"/>
                  <w:szCs w:val="20"/>
                  <w:lang w:val="en-GB" w:eastAsia="es-ES"/>
                </w:rPr>
                <w:t xml:space="preserve"> – increase of medical payments</w:t>
              </w:r>
            </w:ins>
          </w:p>
        </w:tc>
        <w:tc>
          <w:tcPr>
            <w:tcW w:w="4819" w:type="dxa"/>
            <w:tcBorders>
              <w:top w:val="single" w:sz="4" w:space="0" w:color="auto"/>
              <w:left w:val="nil"/>
              <w:bottom w:val="single" w:sz="4" w:space="0" w:color="auto"/>
              <w:right w:val="single" w:sz="4" w:space="0" w:color="auto"/>
            </w:tcBorders>
            <w:shd w:val="clear" w:color="auto" w:fill="auto"/>
          </w:tcPr>
          <w:p w14:paraId="79E7676D" w14:textId="7AC30212" w:rsidR="006808D3" w:rsidRPr="00C962F4" w:rsidRDefault="006808D3" w:rsidP="00003F95">
            <w:pPr>
              <w:spacing w:after="0" w:line="240" w:lineRule="auto"/>
              <w:rPr>
                <w:ins w:id="310" w:author="Author"/>
                <w:rFonts w:ascii="Times New Roman" w:eastAsia="Times New Roman" w:hAnsi="Times New Roman" w:cs="Times New Roman"/>
                <w:sz w:val="20"/>
                <w:szCs w:val="20"/>
                <w:lang w:val="en-GB" w:eastAsia="es-ES"/>
              </w:rPr>
            </w:pPr>
            <w:ins w:id="311" w:author="Author">
              <w:r w:rsidRPr="00C962F4">
                <w:rPr>
                  <w:rFonts w:ascii="Times New Roman" w:eastAsia="Times New Roman" w:hAnsi="Times New Roman" w:cs="Times New Roman"/>
                  <w:sz w:val="20"/>
                  <w:szCs w:val="20"/>
                  <w:lang w:val="en-GB" w:eastAsia="es-ES"/>
                </w:rPr>
                <w:t>This is the gross capital charge (before the loss absorbing capacity of technical provisions) for health disability - morbidity risk – Medical expenses</w:t>
              </w:r>
              <w:r w:rsidR="0016647A" w:rsidRPr="00C962F4">
                <w:rPr>
                  <w:rFonts w:ascii="Times New Roman" w:eastAsia="Times New Roman" w:hAnsi="Times New Roman" w:cs="Times New Roman"/>
                  <w:sz w:val="20"/>
                  <w:szCs w:val="20"/>
                  <w:lang w:val="en-GB" w:eastAsia="es-ES"/>
                </w:rPr>
                <w:t xml:space="preserve"> – increase of medical payments</w:t>
              </w:r>
              <w:r w:rsidRPr="00C962F4">
                <w:rPr>
                  <w:rFonts w:ascii="Times New Roman" w:eastAsia="Times New Roman" w:hAnsi="Times New Roman" w:cs="Times New Roman"/>
                  <w:sz w:val="20"/>
                  <w:szCs w:val="20"/>
                  <w:lang w:val="en-GB" w:eastAsia="es-ES"/>
                </w:rPr>
                <w:t>.</w:t>
              </w:r>
            </w:ins>
          </w:p>
          <w:p w14:paraId="3D77C718" w14:textId="77777777" w:rsidR="006808D3" w:rsidRPr="00C962F4" w:rsidRDefault="006808D3" w:rsidP="00003F95">
            <w:pPr>
              <w:spacing w:after="0" w:line="240" w:lineRule="auto"/>
              <w:rPr>
                <w:ins w:id="312" w:author="Author"/>
                <w:rFonts w:ascii="Times New Roman" w:eastAsia="Times New Roman" w:hAnsi="Times New Roman" w:cs="Times New Roman"/>
                <w:sz w:val="20"/>
                <w:szCs w:val="20"/>
                <w:lang w:val="en-GB" w:eastAsia="es-ES"/>
              </w:rPr>
            </w:pPr>
          </w:p>
          <w:p w14:paraId="371DBF5B" w14:textId="06DF61A2" w:rsidR="006808D3" w:rsidRPr="00C962F4" w:rsidRDefault="0075594C" w:rsidP="00003F95">
            <w:pPr>
              <w:spacing w:after="0" w:line="240" w:lineRule="auto"/>
              <w:rPr>
                <w:ins w:id="313" w:author="Author"/>
                <w:rFonts w:ascii="Times New Roman" w:eastAsia="Times New Roman" w:hAnsi="Times New Roman" w:cs="Times New Roman"/>
                <w:sz w:val="20"/>
                <w:szCs w:val="20"/>
                <w:lang w:val="en-GB" w:eastAsia="es-ES"/>
              </w:rPr>
            </w:pPr>
            <w:ins w:id="314" w:author="Author">
              <w:r w:rsidRPr="0031437B">
                <w:rPr>
                  <w:rFonts w:ascii="Times New Roman" w:eastAsia="Times New Roman" w:hAnsi="Times New Roman" w:cs="Times New Roman"/>
                  <w:sz w:val="20"/>
                  <w:szCs w:val="20"/>
                  <w:lang w:val="en-GB" w:eastAsia="es-ES"/>
                  <w:rPrChange w:id="315" w:author="Author">
                    <w:rPr>
                      <w:rFonts w:ascii="Times New Roman" w:eastAsia="Times New Roman" w:hAnsi="Times New Roman" w:cs="Times New Roman"/>
                      <w:sz w:val="20"/>
                      <w:szCs w:val="20"/>
                      <w:highlight w:val="yellow"/>
                      <w:lang w:val="en-GB" w:eastAsia="es-ES"/>
                    </w:rPr>
                  </w:rPrChange>
                </w:rPr>
                <w:t>If R0030/C0010=1, this row should not be filled in.</w:t>
              </w:r>
            </w:ins>
          </w:p>
        </w:tc>
      </w:tr>
      <w:tr w:rsidR="0016647A" w:rsidRPr="0098574A" w14:paraId="2BCC98C8" w14:textId="77777777" w:rsidTr="00F00016">
        <w:trPr>
          <w:trHeight w:val="1355"/>
          <w:ins w:id="316" w:author="Author"/>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7503667A" w14:textId="4D670520" w:rsidR="0016647A" w:rsidRPr="0098574A" w:rsidDel="001866A4" w:rsidRDefault="0016647A" w:rsidP="00F00016">
            <w:pPr>
              <w:spacing w:after="0" w:line="240" w:lineRule="auto"/>
              <w:rPr>
                <w:ins w:id="317" w:author="Author"/>
                <w:rFonts w:ascii="Times New Roman" w:eastAsia="Times New Roman" w:hAnsi="Times New Roman" w:cs="Times New Roman"/>
                <w:sz w:val="20"/>
                <w:szCs w:val="20"/>
                <w:lang w:val="en-GB" w:eastAsia="es-ES"/>
              </w:rPr>
            </w:pPr>
            <w:ins w:id="318" w:author="Author">
              <w:r>
                <w:rPr>
                  <w:rFonts w:ascii="Times New Roman" w:eastAsia="Times New Roman" w:hAnsi="Times New Roman" w:cs="Times New Roman"/>
                  <w:sz w:val="20"/>
                  <w:szCs w:val="20"/>
                  <w:lang w:val="en-GB" w:eastAsia="es-ES"/>
                </w:rPr>
                <w:t>R033</w:t>
              </w:r>
              <w:r w:rsidRPr="0098574A">
                <w:rPr>
                  <w:rFonts w:ascii="Times New Roman" w:eastAsia="Times New Roman" w:hAnsi="Times New Roman" w:cs="Times New Roman"/>
                  <w:sz w:val="20"/>
                  <w:szCs w:val="20"/>
                  <w:lang w:val="en-GB" w:eastAsia="es-ES"/>
                </w:rPr>
                <w:t>0/C0020</w:t>
              </w:r>
            </w:ins>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1E7F5540" w14:textId="7DCC9030" w:rsidR="0016647A" w:rsidRPr="0098574A" w:rsidRDefault="0016647A" w:rsidP="0016647A">
            <w:pPr>
              <w:spacing w:after="0" w:line="240" w:lineRule="auto"/>
              <w:rPr>
                <w:ins w:id="319" w:author="Author"/>
                <w:rFonts w:ascii="Times New Roman" w:eastAsia="Times New Roman" w:hAnsi="Times New Roman" w:cs="Times New Roman"/>
                <w:sz w:val="20"/>
                <w:szCs w:val="20"/>
                <w:lang w:val="en-GB" w:eastAsia="es-ES"/>
              </w:rPr>
            </w:pPr>
            <w:ins w:id="320" w:author="Author">
              <w:r w:rsidRPr="0098574A">
                <w:rPr>
                  <w:rFonts w:ascii="Times New Roman" w:eastAsia="Times New Roman" w:hAnsi="Times New Roman" w:cs="Times New Roman"/>
                  <w:sz w:val="20"/>
                  <w:szCs w:val="20"/>
                  <w:lang w:val="en-GB" w:eastAsia="es-ES"/>
                </w:rPr>
                <w:t>Initial absolute values before shock – Assets – Health disability - morbidity  risk – Medical expenses</w:t>
              </w:r>
              <w:r>
                <w:rPr>
                  <w:rFonts w:ascii="Times New Roman" w:eastAsia="Times New Roman" w:hAnsi="Times New Roman" w:cs="Times New Roman"/>
                  <w:sz w:val="20"/>
                  <w:szCs w:val="20"/>
                  <w:lang w:val="en-GB" w:eastAsia="es-ES"/>
                </w:rPr>
                <w:t xml:space="preserve"> – decrease of medical payments</w:t>
              </w:r>
            </w:ins>
          </w:p>
        </w:tc>
        <w:tc>
          <w:tcPr>
            <w:tcW w:w="4819" w:type="dxa"/>
            <w:tcBorders>
              <w:top w:val="single" w:sz="4" w:space="0" w:color="auto"/>
              <w:left w:val="nil"/>
              <w:bottom w:val="single" w:sz="4" w:space="0" w:color="auto"/>
              <w:right w:val="single" w:sz="4" w:space="0" w:color="auto"/>
            </w:tcBorders>
            <w:shd w:val="clear" w:color="auto" w:fill="auto"/>
          </w:tcPr>
          <w:p w14:paraId="15F6468E" w14:textId="50DD5A1C" w:rsidR="0016647A" w:rsidRPr="00C962F4" w:rsidRDefault="0016647A" w:rsidP="00F00016">
            <w:pPr>
              <w:spacing w:after="0" w:line="240" w:lineRule="auto"/>
              <w:rPr>
                <w:ins w:id="321" w:author="Author"/>
                <w:rFonts w:ascii="Times New Roman" w:eastAsia="Times New Roman" w:hAnsi="Times New Roman" w:cs="Times New Roman"/>
                <w:sz w:val="20"/>
                <w:szCs w:val="20"/>
                <w:lang w:val="en-GB" w:eastAsia="es-ES"/>
              </w:rPr>
            </w:pPr>
            <w:ins w:id="322" w:author="Author">
              <w:r w:rsidRPr="00C962F4">
                <w:rPr>
                  <w:rFonts w:ascii="Times New Roman" w:eastAsia="Times New Roman" w:hAnsi="Times New Roman" w:cs="Times New Roman"/>
                  <w:sz w:val="20"/>
                  <w:szCs w:val="20"/>
                  <w:lang w:val="en-GB" w:eastAsia="es-ES"/>
                </w:rPr>
                <w:t xml:space="preserve">This is the absolute value of the assets sensitive to health disability - morbidity risk – Medical expenses charge due to </w:t>
              </w:r>
              <w:proofErr w:type="gramStart"/>
              <w:r w:rsidRPr="00C962F4">
                <w:rPr>
                  <w:rFonts w:ascii="Times New Roman" w:eastAsia="Times New Roman" w:hAnsi="Times New Roman" w:cs="Times New Roman"/>
                  <w:sz w:val="20"/>
                  <w:szCs w:val="20"/>
                  <w:lang w:val="en-GB" w:eastAsia="es-ES"/>
                </w:rPr>
                <w:t>an</w:t>
              </w:r>
              <w:proofErr w:type="gramEnd"/>
              <w:r w:rsidRPr="00C962F4">
                <w:rPr>
                  <w:rFonts w:ascii="Times New Roman" w:eastAsia="Times New Roman" w:hAnsi="Times New Roman" w:cs="Times New Roman"/>
                  <w:sz w:val="20"/>
                  <w:szCs w:val="20"/>
                  <w:lang w:val="en-GB" w:eastAsia="es-ES"/>
                </w:rPr>
                <w:t xml:space="preserve"> decrease of medical payments, before the shock.</w:t>
              </w:r>
            </w:ins>
          </w:p>
          <w:p w14:paraId="23FD61F2" w14:textId="77777777" w:rsidR="0016647A" w:rsidRPr="00C962F4" w:rsidRDefault="0016647A" w:rsidP="00F00016">
            <w:pPr>
              <w:spacing w:after="0" w:line="240" w:lineRule="auto"/>
              <w:rPr>
                <w:ins w:id="323" w:author="Author"/>
                <w:rFonts w:ascii="Times New Roman" w:eastAsia="Times New Roman" w:hAnsi="Times New Roman" w:cs="Times New Roman"/>
                <w:sz w:val="20"/>
                <w:szCs w:val="20"/>
                <w:lang w:val="en-GB" w:eastAsia="es-ES"/>
              </w:rPr>
            </w:pPr>
          </w:p>
          <w:p w14:paraId="4AA348C5" w14:textId="77777777" w:rsidR="0016647A" w:rsidRPr="00C962F4" w:rsidRDefault="0016647A" w:rsidP="00F00016">
            <w:pPr>
              <w:spacing w:after="0" w:line="240" w:lineRule="auto"/>
              <w:rPr>
                <w:ins w:id="324" w:author="Author"/>
                <w:rFonts w:ascii="Times New Roman" w:eastAsia="Times New Roman" w:hAnsi="Times New Roman" w:cs="Times New Roman"/>
                <w:sz w:val="20"/>
                <w:szCs w:val="20"/>
                <w:lang w:val="en-GB" w:eastAsia="es-ES"/>
              </w:rPr>
            </w:pPr>
            <w:ins w:id="325" w:author="Author">
              <w:r w:rsidRPr="00C962F4">
                <w:rPr>
                  <w:rFonts w:ascii="Times New Roman" w:eastAsia="Times New Roman" w:hAnsi="Times New Roman" w:cs="Times New Roman"/>
                  <w:sz w:val="20"/>
                  <w:szCs w:val="20"/>
                  <w:lang w:val="en-GB" w:eastAsia="es-ES"/>
                </w:rPr>
                <w:t>Recoverables from reinsurance and SPVs shall not be included in this cell.</w:t>
              </w:r>
            </w:ins>
          </w:p>
          <w:p w14:paraId="752B8ED2" w14:textId="77777777" w:rsidR="0016647A" w:rsidRPr="0031437B" w:rsidRDefault="0016647A" w:rsidP="00F00016">
            <w:pPr>
              <w:spacing w:after="0" w:line="240" w:lineRule="auto"/>
              <w:rPr>
                <w:ins w:id="326" w:author="Author"/>
                <w:rFonts w:ascii="Times New Roman" w:eastAsia="Times New Roman" w:hAnsi="Times New Roman" w:cs="Times New Roman"/>
                <w:sz w:val="20"/>
                <w:szCs w:val="20"/>
                <w:lang w:val="en-GB" w:eastAsia="es-ES"/>
                <w:rPrChange w:id="327" w:author="Author">
                  <w:rPr>
                    <w:ins w:id="328" w:author="Author"/>
                    <w:rFonts w:ascii="Times New Roman" w:eastAsia="Times New Roman" w:hAnsi="Times New Roman" w:cs="Times New Roman"/>
                    <w:sz w:val="20"/>
                    <w:szCs w:val="20"/>
                    <w:highlight w:val="yellow"/>
                    <w:lang w:val="en-GB" w:eastAsia="es-ES"/>
                  </w:rPr>
                </w:rPrChange>
              </w:rPr>
            </w:pPr>
          </w:p>
          <w:p w14:paraId="231305A7" w14:textId="77777777" w:rsidR="0016647A" w:rsidRPr="00C962F4" w:rsidRDefault="0016647A" w:rsidP="00F00016">
            <w:pPr>
              <w:spacing w:after="0" w:line="240" w:lineRule="auto"/>
              <w:rPr>
                <w:ins w:id="329" w:author="Author"/>
                <w:rFonts w:ascii="Times New Roman" w:eastAsia="Times New Roman" w:hAnsi="Times New Roman" w:cs="Times New Roman"/>
                <w:sz w:val="20"/>
                <w:szCs w:val="20"/>
                <w:lang w:val="en-GB" w:eastAsia="es-ES"/>
              </w:rPr>
            </w:pPr>
            <w:ins w:id="330" w:author="Author">
              <w:r w:rsidRPr="0031437B">
                <w:rPr>
                  <w:rFonts w:ascii="Times New Roman" w:eastAsia="Times New Roman" w:hAnsi="Times New Roman" w:cs="Times New Roman"/>
                  <w:sz w:val="20"/>
                  <w:szCs w:val="20"/>
                  <w:lang w:val="en-GB" w:eastAsia="es-ES"/>
                  <w:rPrChange w:id="331" w:author="Author">
                    <w:rPr>
                      <w:rFonts w:ascii="Times New Roman" w:eastAsia="Times New Roman" w:hAnsi="Times New Roman" w:cs="Times New Roman"/>
                      <w:sz w:val="20"/>
                      <w:szCs w:val="20"/>
                      <w:highlight w:val="yellow"/>
                      <w:lang w:val="en-GB" w:eastAsia="es-ES"/>
                    </w:rPr>
                  </w:rPrChange>
                </w:rPr>
                <w:t>If R0030/C0010=1, this row should not be filled in.</w:t>
              </w:r>
            </w:ins>
          </w:p>
        </w:tc>
      </w:tr>
      <w:tr w:rsidR="0016647A" w:rsidRPr="0098574A" w14:paraId="3BFDDDE6" w14:textId="77777777" w:rsidTr="00F00016">
        <w:trPr>
          <w:trHeight w:val="1274"/>
          <w:ins w:id="332" w:author="Author"/>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630E0493" w14:textId="20AD4CFB" w:rsidR="0016647A" w:rsidRPr="0098574A" w:rsidDel="001866A4" w:rsidRDefault="0016647A" w:rsidP="00F00016">
            <w:pPr>
              <w:spacing w:after="0" w:line="240" w:lineRule="auto"/>
              <w:rPr>
                <w:ins w:id="333" w:author="Author"/>
                <w:rFonts w:ascii="Times New Roman" w:eastAsia="Times New Roman" w:hAnsi="Times New Roman" w:cs="Times New Roman"/>
                <w:sz w:val="20"/>
                <w:szCs w:val="20"/>
                <w:lang w:val="en-GB" w:eastAsia="es-ES"/>
              </w:rPr>
            </w:pPr>
            <w:ins w:id="334" w:author="Author">
              <w:r w:rsidRPr="0098574A">
                <w:rPr>
                  <w:rFonts w:ascii="Times New Roman" w:eastAsia="Times New Roman" w:hAnsi="Times New Roman" w:cs="Times New Roman"/>
                  <w:sz w:val="20"/>
                  <w:szCs w:val="20"/>
                  <w:lang w:val="en-GB" w:eastAsia="es-ES"/>
                </w:rPr>
                <w:t>R</w:t>
              </w:r>
              <w:r>
                <w:rPr>
                  <w:rFonts w:ascii="Times New Roman" w:eastAsia="Times New Roman" w:hAnsi="Times New Roman" w:cs="Times New Roman"/>
                  <w:sz w:val="20"/>
                  <w:szCs w:val="20"/>
                  <w:lang w:val="en-GB" w:eastAsia="es-ES"/>
                </w:rPr>
                <w:t>033</w:t>
              </w:r>
              <w:r w:rsidRPr="0098574A">
                <w:rPr>
                  <w:rFonts w:ascii="Times New Roman" w:eastAsia="Times New Roman" w:hAnsi="Times New Roman" w:cs="Times New Roman"/>
                  <w:sz w:val="20"/>
                  <w:szCs w:val="20"/>
                  <w:lang w:val="en-GB" w:eastAsia="es-ES"/>
                </w:rPr>
                <w:t>0/C0030</w:t>
              </w:r>
            </w:ins>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2BD26607" w14:textId="146BE972" w:rsidR="0016647A" w:rsidRPr="0098574A" w:rsidRDefault="0016647A" w:rsidP="0016647A">
            <w:pPr>
              <w:spacing w:after="0" w:line="240" w:lineRule="auto"/>
              <w:rPr>
                <w:ins w:id="335" w:author="Author"/>
                <w:rFonts w:ascii="Times New Roman" w:eastAsia="Times New Roman" w:hAnsi="Times New Roman" w:cs="Times New Roman"/>
                <w:sz w:val="20"/>
                <w:szCs w:val="20"/>
                <w:lang w:val="en-GB" w:eastAsia="es-ES"/>
              </w:rPr>
            </w:pPr>
            <w:ins w:id="336" w:author="Author">
              <w:r w:rsidRPr="0098574A">
                <w:rPr>
                  <w:rFonts w:ascii="Times New Roman" w:eastAsia="Times New Roman" w:hAnsi="Times New Roman" w:cs="Times New Roman"/>
                  <w:sz w:val="20"/>
                  <w:szCs w:val="20"/>
                  <w:lang w:val="en-GB" w:eastAsia="es-ES"/>
                </w:rPr>
                <w:t xml:space="preserve">Initial absolute values before shock – Liabilities – Health disability - morbidity  risk – Medical expenses </w:t>
              </w:r>
              <w:r>
                <w:rPr>
                  <w:rFonts w:ascii="Times New Roman" w:eastAsia="Times New Roman" w:hAnsi="Times New Roman" w:cs="Times New Roman"/>
                  <w:sz w:val="20"/>
                  <w:szCs w:val="20"/>
                  <w:lang w:val="en-GB" w:eastAsia="es-ES"/>
                </w:rPr>
                <w:t>– decrease of medical payments</w:t>
              </w:r>
              <w:r w:rsidRPr="0098574A">
                <w:rPr>
                  <w:rFonts w:ascii="Times New Roman" w:eastAsia="Times New Roman" w:hAnsi="Times New Roman" w:cs="Times New Roman"/>
                  <w:sz w:val="20"/>
                  <w:szCs w:val="20"/>
                  <w:lang w:val="en-GB" w:eastAsia="es-ES"/>
                </w:rPr>
                <w:t xml:space="preserve">  </w:t>
              </w:r>
            </w:ins>
          </w:p>
        </w:tc>
        <w:tc>
          <w:tcPr>
            <w:tcW w:w="4819" w:type="dxa"/>
            <w:tcBorders>
              <w:top w:val="single" w:sz="4" w:space="0" w:color="auto"/>
              <w:left w:val="nil"/>
              <w:bottom w:val="single" w:sz="4" w:space="0" w:color="auto"/>
              <w:right w:val="single" w:sz="4" w:space="0" w:color="auto"/>
            </w:tcBorders>
            <w:shd w:val="clear" w:color="auto" w:fill="auto"/>
          </w:tcPr>
          <w:p w14:paraId="41A0E03A" w14:textId="427ABDD4" w:rsidR="0016647A" w:rsidRPr="00C962F4" w:rsidRDefault="0016647A" w:rsidP="00F00016">
            <w:pPr>
              <w:spacing w:after="0" w:line="240" w:lineRule="auto"/>
              <w:rPr>
                <w:ins w:id="337" w:author="Author"/>
                <w:rFonts w:ascii="Times New Roman" w:eastAsia="Times New Roman" w:hAnsi="Times New Roman" w:cs="Times New Roman"/>
                <w:sz w:val="20"/>
                <w:szCs w:val="20"/>
                <w:lang w:val="en-GB" w:eastAsia="es-ES"/>
              </w:rPr>
            </w:pPr>
            <w:ins w:id="338" w:author="Author">
              <w:r w:rsidRPr="00C962F4">
                <w:rPr>
                  <w:rFonts w:ascii="Times New Roman" w:eastAsia="Times New Roman" w:hAnsi="Times New Roman" w:cs="Times New Roman"/>
                  <w:sz w:val="20"/>
                  <w:szCs w:val="20"/>
                  <w:lang w:val="en-GB" w:eastAsia="es-ES"/>
                </w:rPr>
                <w:t xml:space="preserve">This is the absolute value of liabilities sensitive to health disability – morbidity risk – Medical expenses charge due to </w:t>
              </w:r>
              <w:proofErr w:type="gramStart"/>
              <w:r w:rsidRPr="00C962F4">
                <w:rPr>
                  <w:rFonts w:ascii="Times New Roman" w:eastAsia="Times New Roman" w:hAnsi="Times New Roman" w:cs="Times New Roman"/>
                  <w:sz w:val="20"/>
                  <w:szCs w:val="20"/>
                  <w:lang w:val="en-GB" w:eastAsia="es-ES"/>
                </w:rPr>
                <w:t>an</w:t>
              </w:r>
              <w:proofErr w:type="gramEnd"/>
              <w:r w:rsidRPr="00C962F4">
                <w:rPr>
                  <w:rFonts w:ascii="Times New Roman" w:eastAsia="Times New Roman" w:hAnsi="Times New Roman" w:cs="Times New Roman"/>
                  <w:sz w:val="20"/>
                  <w:szCs w:val="20"/>
                  <w:lang w:val="en-GB" w:eastAsia="es-ES"/>
                </w:rPr>
                <w:t xml:space="preserve"> decrease of medical payments, before the shock.</w:t>
              </w:r>
            </w:ins>
          </w:p>
          <w:p w14:paraId="53C6E810" w14:textId="77777777" w:rsidR="0016647A" w:rsidRPr="00C962F4" w:rsidRDefault="0016647A" w:rsidP="00F00016">
            <w:pPr>
              <w:spacing w:after="0" w:line="240" w:lineRule="auto"/>
              <w:rPr>
                <w:ins w:id="339" w:author="Author"/>
                <w:rFonts w:ascii="Times New Roman" w:eastAsia="Times New Roman" w:hAnsi="Times New Roman" w:cs="Times New Roman"/>
                <w:sz w:val="20"/>
                <w:szCs w:val="20"/>
                <w:lang w:val="en-GB" w:eastAsia="es-ES"/>
              </w:rPr>
            </w:pPr>
          </w:p>
          <w:p w14:paraId="10C1833C" w14:textId="77777777" w:rsidR="0016647A" w:rsidRPr="00C962F4" w:rsidRDefault="0016647A" w:rsidP="00F00016">
            <w:pPr>
              <w:spacing w:after="0" w:line="240" w:lineRule="auto"/>
              <w:rPr>
                <w:ins w:id="340" w:author="Author"/>
                <w:rFonts w:ascii="Times New Roman" w:eastAsia="Times New Roman" w:hAnsi="Times New Roman" w:cs="Times New Roman"/>
                <w:sz w:val="20"/>
                <w:szCs w:val="20"/>
                <w:lang w:val="en-GB" w:eastAsia="es-ES"/>
              </w:rPr>
            </w:pPr>
            <w:ins w:id="341" w:author="Author">
              <w:r w:rsidRPr="00C962F4">
                <w:rPr>
                  <w:rFonts w:ascii="Times New Roman" w:eastAsia="Times New Roman" w:hAnsi="Times New Roman" w:cs="Times New Roman"/>
                  <w:sz w:val="20"/>
                  <w:szCs w:val="20"/>
                  <w:lang w:val="en-GB" w:eastAsia="es-ES"/>
                </w:rPr>
                <w:t>The amount of TP shall be net of reinsurance and SPV recoverables.</w:t>
              </w:r>
            </w:ins>
          </w:p>
          <w:p w14:paraId="6AD44AF8" w14:textId="77777777" w:rsidR="0016647A" w:rsidRPr="0031437B" w:rsidRDefault="0016647A" w:rsidP="00F00016">
            <w:pPr>
              <w:spacing w:after="0" w:line="240" w:lineRule="auto"/>
              <w:rPr>
                <w:ins w:id="342" w:author="Author"/>
                <w:rFonts w:ascii="Times New Roman" w:eastAsia="Times New Roman" w:hAnsi="Times New Roman" w:cs="Times New Roman"/>
                <w:sz w:val="20"/>
                <w:szCs w:val="20"/>
                <w:lang w:val="en-GB" w:eastAsia="es-ES"/>
                <w:rPrChange w:id="343" w:author="Author">
                  <w:rPr>
                    <w:ins w:id="344" w:author="Author"/>
                    <w:rFonts w:ascii="Times New Roman" w:eastAsia="Times New Roman" w:hAnsi="Times New Roman" w:cs="Times New Roman"/>
                    <w:sz w:val="20"/>
                    <w:szCs w:val="20"/>
                    <w:highlight w:val="yellow"/>
                    <w:lang w:val="en-GB" w:eastAsia="es-ES"/>
                  </w:rPr>
                </w:rPrChange>
              </w:rPr>
            </w:pPr>
          </w:p>
          <w:p w14:paraId="6D4CF271" w14:textId="77777777" w:rsidR="0016647A" w:rsidRPr="00C962F4" w:rsidRDefault="0016647A" w:rsidP="00F00016">
            <w:pPr>
              <w:spacing w:after="0" w:line="240" w:lineRule="auto"/>
              <w:rPr>
                <w:ins w:id="345" w:author="Author"/>
                <w:rFonts w:ascii="Times New Roman" w:eastAsia="Times New Roman" w:hAnsi="Times New Roman" w:cs="Times New Roman"/>
                <w:sz w:val="20"/>
                <w:szCs w:val="20"/>
                <w:lang w:val="en-GB" w:eastAsia="es-ES"/>
              </w:rPr>
            </w:pPr>
            <w:ins w:id="346" w:author="Author">
              <w:r w:rsidRPr="0031437B">
                <w:rPr>
                  <w:rFonts w:ascii="Times New Roman" w:eastAsia="Times New Roman" w:hAnsi="Times New Roman" w:cs="Times New Roman"/>
                  <w:sz w:val="20"/>
                  <w:szCs w:val="20"/>
                  <w:lang w:val="en-GB" w:eastAsia="es-ES"/>
                  <w:rPrChange w:id="347" w:author="Author">
                    <w:rPr>
                      <w:rFonts w:ascii="Times New Roman" w:eastAsia="Times New Roman" w:hAnsi="Times New Roman" w:cs="Times New Roman"/>
                      <w:sz w:val="20"/>
                      <w:szCs w:val="20"/>
                      <w:highlight w:val="yellow"/>
                      <w:lang w:val="en-GB" w:eastAsia="es-ES"/>
                    </w:rPr>
                  </w:rPrChange>
                </w:rPr>
                <w:t>If R0030/C0010=1, this row should not be filled in.</w:t>
              </w:r>
            </w:ins>
          </w:p>
        </w:tc>
      </w:tr>
      <w:tr w:rsidR="0016647A" w:rsidRPr="0098574A" w14:paraId="76C86A0F" w14:textId="77777777" w:rsidTr="00F00016">
        <w:trPr>
          <w:trHeight w:val="1548"/>
          <w:ins w:id="348" w:author="Author"/>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15369C58" w14:textId="42237970" w:rsidR="0016647A" w:rsidRPr="0098574A" w:rsidDel="001866A4" w:rsidRDefault="0016647A" w:rsidP="00F00016">
            <w:pPr>
              <w:spacing w:after="0" w:line="240" w:lineRule="auto"/>
              <w:rPr>
                <w:ins w:id="349" w:author="Author"/>
                <w:rFonts w:ascii="Times New Roman" w:eastAsia="Times New Roman" w:hAnsi="Times New Roman" w:cs="Times New Roman"/>
                <w:sz w:val="20"/>
                <w:szCs w:val="20"/>
                <w:lang w:val="en-GB" w:eastAsia="es-ES"/>
              </w:rPr>
            </w:pPr>
            <w:ins w:id="350" w:author="Author">
              <w:r>
                <w:rPr>
                  <w:rFonts w:ascii="Times New Roman" w:eastAsia="Times New Roman" w:hAnsi="Times New Roman" w:cs="Times New Roman"/>
                  <w:sz w:val="20"/>
                  <w:szCs w:val="20"/>
                  <w:lang w:val="en-GB" w:eastAsia="es-ES"/>
                </w:rPr>
                <w:t>R033</w:t>
              </w:r>
              <w:r w:rsidRPr="0098574A">
                <w:rPr>
                  <w:rFonts w:ascii="Times New Roman" w:eastAsia="Times New Roman" w:hAnsi="Times New Roman" w:cs="Times New Roman"/>
                  <w:sz w:val="20"/>
                  <w:szCs w:val="20"/>
                  <w:lang w:val="en-GB" w:eastAsia="es-ES"/>
                </w:rPr>
                <w:t>0/C0040</w:t>
              </w:r>
            </w:ins>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6B18A300" w14:textId="3F690FF4" w:rsidR="0016647A" w:rsidRPr="0098574A" w:rsidRDefault="0016647A" w:rsidP="0016647A">
            <w:pPr>
              <w:spacing w:after="0" w:line="240" w:lineRule="auto"/>
              <w:rPr>
                <w:ins w:id="351" w:author="Author"/>
                <w:rFonts w:ascii="Times New Roman" w:eastAsia="Times New Roman" w:hAnsi="Times New Roman" w:cs="Times New Roman"/>
                <w:sz w:val="20"/>
                <w:szCs w:val="20"/>
                <w:lang w:val="en-GB" w:eastAsia="es-ES"/>
              </w:rPr>
            </w:pPr>
            <w:ins w:id="352" w:author="Author">
              <w:r w:rsidRPr="0098574A">
                <w:rPr>
                  <w:rFonts w:ascii="Times New Roman" w:eastAsia="Times New Roman" w:hAnsi="Times New Roman" w:cs="Times New Roman"/>
                  <w:sz w:val="20"/>
                  <w:szCs w:val="20"/>
                  <w:lang w:val="en-GB" w:eastAsia="es-ES"/>
                </w:rPr>
                <w:t xml:space="preserve">Absolute values after shock – Assets – Health disability - morbidity risk – Medical expenses </w:t>
              </w:r>
              <w:r>
                <w:rPr>
                  <w:rFonts w:ascii="Times New Roman" w:eastAsia="Times New Roman" w:hAnsi="Times New Roman" w:cs="Times New Roman"/>
                  <w:sz w:val="20"/>
                  <w:szCs w:val="20"/>
                  <w:lang w:val="en-GB" w:eastAsia="es-ES"/>
                </w:rPr>
                <w:t>– decrease of medical payments</w:t>
              </w:r>
              <w:r w:rsidRPr="0098574A">
                <w:rPr>
                  <w:rFonts w:ascii="Times New Roman" w:eastAsia="Times New Roman" w:hAnsi="Times New Roman" w:cs="Times New Roman"/>
                  <w:sz w:val="20"/>
                  <w:szCs w:val="20"/>
                  <w:lang w:val="en-GB" w:eastAsia="es-ES"/>
                </w:rPr>
                <w:t xml:space="preserve"> </w:t>
              </w:r>
            </w:ins>
          </w:p>
        </w:tc>
        <w:tc>
          <w:tcPr>
            <w:tcW w:w="4819" w:type="dxa"/>
            <w:tcBorders>
              <w:top w:val="single" w:sz="4" w:space="0" w:color="auto"/>
              <w:left w:val="nil"/>
              <w:bottom w:val="single" w:sz="4" w:space="0" w:color="auto"/>
              <w:right w:val="single" w:sz="4" w:space="0" w:color="auto"/>
            </w:tcBorders>
            <w:shd w:val="clear" w:color="auto" w:fill="auto"/>
          </w:tcPr>
          <w:p w14:paraId="2B321855" w14:textId="58BDDC5A" w:rsidR="0016647A" w:rsidRPr="00C962F4" w:rsidRDefault="0016647A" w:rsidP="00F00016">
            <w:pPr>
              <w:spacing w:after="0" w:line="240" w:lineRule="auto"/>
              <w:rPr>
                <w:ins w:id="353" w:author="Author"/>
                <w:rFonts w:ascii="Times New Roman" w:eastAsia="Times New Roman" w:hAnsi="Times New Roman" w:cs="Times New Roman"/>
                <w:sz w:val="20"/>
                <w:szCs w:val="20"/>
                <w:lang w:val="en-GB" w:eastAsia="es-ES"/>
              </w:rPr>
            </w:pPr>
            <w:ins w:id="354" w:author="Author">
              <w:r w:rsidRPr="00C962F4">
                <w:rPr>
                  <w:rFonts w:ascii="Times New Roman" w:eastAsia="Times New Roman" w:hAnsi="Times New Roman" w:cs="Times New Roman"/>
                  <w:sz w:val="20"/>
                  <w:szCs w:val="20"/>
                  <w:lang w:val="en-GB" w:eastAsia="es-ES"/>
                </w:rPr>
                <w:t>This is the absolute value of the assets sensitive to health disability – morbidity risk – Medical expenses charge due to an decrease of medical payments, after the shock (i.e. as prescribed by standard formula).</w:t>
              </w:r>
            </w:ins>
          </w:p>
          <w:p w14:paraId="3BDC4CEC" w14:textId="77777777" w:rsidR="0016647A" w:rsidRPr="00C962F4" w:rsidRDefault="0016647A" w:rsidP="00F00016">
            <w:pPr>
              <w:spacing w:after="0" w:line="240" w:lineRule="auto"/>
              <w:rPr>
                <w:ins w:id="355" w:author="Author"/>
                <w:rFonts w:ascii="Times New Roman" w:eastAsia="Times New Roman" w:hAnsi="Times New Roman" w:cs="Times New Roman"/>
                <w:sz w:val="20"/>
                <w:szCs w:val="20"/>
                <w:lang w:val="en-GB" w:eastAsia="es-ES"/>
              </w:rPr>
            </w:pPr>
          </w:p>
          <w:p w14:paraId="0D7FBD9F" w14:textId="77777777" w:rsidR="0016647A" w:rsidRPr="00C962F4" w:rsidRDefault="0016647A" w:rsidP="00F00016">
            <w:pPr>
              <w:spacing w:after="0" w:line="240" w:lineRule="auto"/>
              <w:rPr>
                <w:ins w:id="356" w:author="Author"/>
                <w:rFonts w:ascii="Times New Roman" w:eastAsia="Times New Roman" w:hAnsi="Times New Roman" w:cs="Times New Roman"/>
                <w:sz w:val="20"/>
                <w:szCs w:val="20"/>
                <w:lang w:val="en-GB" w:eastAsia="es-ES"/>
              </w:rPr>
            </w:pPr>
            <w:ins w:id="357" w:author="Author">
              <w:r w:rsidRPr="00C962F4">
                <w:rPr>
                  <w:rFonts w:ascii="Times New Roman" w:eastAsia="Times New Roman" w:hAnsi="Times New Roman" w:cs="Times New Roman"/>
                  <w:sz w:val="20"/>
                  <w:szCs w:val="20"/>
                  <w:lang w:val="en-GB" w:eastAsia="es-ES"/>
                </w:rPr>
                <w:t>Recoverables from reinsurance and SPVs shall not be included in this cell.</w:t>
              </w:r>
            </w:ins>
          </w:p>
          <w:p w14:paraId="789A45F7" w14:textId="77777777" w:rsidR="0016647A" w:rsidRPr="0031437B" w:rsidRDefault="0016647A" w:rsidP="00F00016">
            <w:pPr>
              <w:spacing w:after="0" w:line="240" w:lineRule="auto"/>
              <w:rPr>
                <w:ins w:id="358" w:author="Author"/>
                <w:rFonts w:ascii="Times New Roman" w:eastAsia="Times New Roman" w:hAnsi="Times New Roman" w:cs="Times New Roman"/>
                <w:sz w:val="20"/>
                <w:szCs w:val="20"/>
                <w:lang w:val="en-GB" w:eastAsia="es-ES"/>
                <w:rPrChange w:id="359" w:author="Author">
                  <w:rPr>
                    <w:ins w:id="360" w:author="Author"/>
                    <w:rFonts w:ascii="Times New Roman" w:eastAsia="Times New Roman" w:hAnsi="Times New Roman" w:cs="Times New Roman"/>
                    <w:sz w:val="20"/>
                    <w:szCs w:val="20"/>
                    <w:highlight w:val="yellow"/>
                    <w:lang w:val="en-GB" w:eastAsia="es-ES"/>
                  </w:rPr>
                </w:rPrChange>
              </w:rPr>
            </w:pPr>
          </w:p>
          <w:p w14:paraId="517B0054" w14:textId="77777777" w:rsidR="0016647A" w:rsidRPr="00C962F4" w:rsidRDefault="0016647A" w:rsidP="00F00016">
            <w:pPr>
              <w:spacing w:after="0" w:line="240" w:lineRule="auto"/>
              <w:rPr>
                <w:ins w:id="361" w:author="Author"/>
                <w:rFonts w:ascii="Times New Roman" w:eastAsia="Times New Roman" w:hAnsi="Times New Roman" w:cs="Times New Roman"/>
                <w:sz w:val="20"/>
                <w:szCs w:val="20"/>
                <w:lang w:val="en-GB" w:eastAsia="es-ES"/>
              </w:rPr>
            </w:pPr>
            <w:ins w:id="362" w:author="Author">
              <w:r w:rsidRPr="0031437B">
                <w:rPr>
                  <w:rFonts w:ascii="Times New Roman" w:eastAsia="Times New Roman" w:hAnsi="Times New Roman" w:cs="Times New Roman"/>
                  <w:sz w:val="20"/>
                  <w:szCs w:val="20"/>
                  <w:lang w:val="en-GB" w:eastAsia="es-ES"/>
                  <w:rPrChange w:id="363" w:author="Author">
                    <w:rPr>
                      <w:rFonts w:ascii="Times New Roman" w:eastAsia="Times New Roman" w:hAnsi="Times New Roman" w:cs="Times New Roman"/>
                      <w:sz w:val="20"/>
                      <w:szCs w:val="20"/>
                      <w:highlight w:val="yellow"/>
                      <w:lang w:val="en-GB" w:eastAsia="es-ES"/>
                    </w:rPr>
                  </w:rPrChange>
                </w:rPr>
                <w:t>If R0030/C0010=1, this row should not be filled in.</w:t>
              </w:r>
            </w:ins>
          </w:p>
        </w:tc>
      </w:tr>
      <w:tr w:rsidR="0016647A" w:rsidRPr="0098574A" w14:paraId="53CF5D76" w14:textId="77777777" w:rsidTr="00F00016">
        <w:trPr>
          <w:trHeight w:val="1839"/>
          <w:ins w:id="364" w:author="Author"/>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0199AF99" w14:textId="3E1D5EDD" w:rsidR="0016647A" w:rsidRPr="0098574A" w:rsidDel="001866A4" w:rsidRDefault="0016647A" w:rsidP="00F00016">
            <w:pPr>
              <w:spacing w:after="0" w:line="240" w:lineRule="auto"/>
              <w:rPr>
                <w:ins w:id="365" w:author="Author"/>
                <w:rFonts w:ascii="Times New Roman" w:eastAsia="Times New Roman" w:hAnsi="Times New Roman" w:cs="Times New Roman"/>
                <w:sz w:val="20"/>
                <w:szCs w:val="20"/>
                <w:lang w:val="en-GB" w:eastAsia="es-ES"/>
              </w:rPr>
            </w:pPr>
            <w:ins w:id="366" w:author="Author">
              <w:r>
                <w:rPr>
                  <w:rFonts w:ascii="Times New Roman" w:eastAsia="Times New Roman" w:hAnsi="Times New Roman" w:cs="Times New Roman"/>
                  <w:sz w:val="20"/>
                  <w:szCs w:val="20"/>
                  <w:lang w:val="en-GB" w:eastAsia="es-ES"/>
                </w:rPr>
                <w:t>R033</w:t>
              </w:r>
              <w:r w:rsidRPr="0098574A">
                <w:rPr>
                  <w:rFonts w:ascii="Times New Roman" w:eastAsia="Times New Roman" w:hAnsi="Times New Roman" w:cs="Times New Roman"/>
                  <w:sz w:val="20"/>
                  <w:szCs w:val="20"/>
                  <w:lang w:val="en-GB" w:eastAsia="es-ES"/>
                </w:rPr>
                <w:t>0/C0050</w:t>
              </w:r>
            </w:ins>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7FF23481" w14:textId="4B16BA5C" w:rsidR="0016647A" w:rsidRPr="0098574A" w:rsidRDefault="0016647A" w:rsidP="0016647A">
            <w:pPr>
              <w:spacing w:after="0" w:line="240" w:lineRule="auto"/>
              <w:rPr>
                <w:ins w:id="367" w:author="Author"/>
                <w:rFonts w:ascii="Times New Roman" w:eastAsia="Times New Roman" w:hAnsi="Times New Roman" w:cs="Times New Roman"/>
                <w:sz w:val="20"/>
                <w:szCs w:val="20"/>
                <w:lang w:val="en-GB" w:eastAsia="es-ES"/>
              </w:rPr>
            </w:pPr>
            <w:ins w:id="368" w:author="Author">
              <w:r w:rsidRPr="0098574A">
                <w:rPr>
                  <w:rFonts w:ascii="Times New Roman" w:eastAsia="Times New Roman" w:hAnsi="Times New Roman" w:cs="Times New Roman"/>
                  <w:sz w:val="20"/>
                  <w:szCs w:val="20"/>
                  <w:lang w:val="en-GB" w:eastAsia="es-ES"/>
                </w:rPr>
                <w:t>Absolute values after shock – Liabilities (after the loss absorbing capacity of technical provisions) – Health disability - morbidity  risk – Medical expenses</w:t>
              </w:r>
              <w:r>
                <w:rPr>
                  <w:rFonts w:ascii="Times New Roman" w:eastAsia="Times New Roman" w:hAnsi="Times New Roman" w:cs="Times New Roman"/>
                  <w:sz w:val="20"/>
                  <w:szCs w:val="20"/>
                  <w:lang w:val="en-GB" w:eastAsia="es-ES"/>
                </w:rPr>
                <w:t xml:space="preserve"> – decrease of medical payments</w:t>
              </w:r>
            </w:ins>
          </w:p>
        </w:tc>
        <w:tc>
          <w:tcPr>
            <w:tcW w:w="4819" w:type="dxa"/>
            <w:tcBorders>
              <w:top w:val="single" w:sz="4" w:space="0" w:color="auto"/>
              <w:left w:val="nil"/>
              <w:bottom w:val="single" w:sz="4" w:space="0" w:color="auto"/>
              <w:right w:val="single" w:sz="4" w:space="0" w:color="auto"/>
            </w:tcBorders>
            <w:shd w:val="clear" w:color="auto" w:fill="auto"/>
          </w:tcPr>
          <w:p w14:paraId="09D5345A" w14:textId="12BE6EE5" w:rsidR="0016647A" w:rsidRPr="00C962F4" w:rsidRDefault="0016647A" w:rsidP="00F00016">
            <w:pPr>
              <w:spacing w:after="0" w:line="240" w:lineRule="auto"/>
              <w:rPr>
                <w:ins w:id="369" w:author="Author"/>
                <w:rFonts w:ascii="Times New Roman" w:eastAsia="Times New Roman" w:hAnsi="Times New Roman" w:cs="Times New Roman"/>
                <w:sz w:val="20"/>
                <w:szCs w:val="20"/>
                <w:lang w:val="en-GB" w:eastAsia="es-ES"/>
              </w:rPr>
            </w:pPr>
            <w:ins w:id="370" w:author="Author">
              <w:r w:rsidRPr="00C962F4">
                <w:rPr>
                  <w:rFonts w:ascii="Times New Roman" w:eastAsia="Times New Roman" w:hAnsi="Times New Roman" w:cs="Times New Roman"/>
                  <w:sz w:val="20"/>
                  <w:szCs w:val="20"/>
                  <w:lang w:val="en-GB" w:eastAsia="es-ES"/>
                </w:rPr>
                <w:t xml:space="preserve">This is the absolute value of liabilities (after the loss absorbing capacity of technical provisions) sensitive to health disability – morbidity risk – Medical expenses charge due to </w:t>
              </w:r>
              <w:proofErr w:type="gramStart"/>
              <w:r w:rsidRPr="00C962F4">
                <w:rPr>
                  <w:rFonts w:ascii="Times New Roman" w:eastAsia="Times New Roman" w:hAnsi="Times New Roman" w:cs="Times New Roman"/>
                  <w:sz w:val="20"/>
                  <w:szCs w:val="20"/>
                  <w:lang w:val="en-GB" w:eastAsia="es-ES"/>
                </w:rPr>
                <w:t>an</w:t>
              </w:r>
              <w:proofErr w:type="gramEnd"/>
              <w:r w:rsidRPr="00C962F4">
                <w:rPr>
                  <w:rFonts w:ascii="Times New Roman" w:eastAsia="Times New Roman" w:hAnsi="Times New Roman" w:cs="Times New Roman"/>
                  <w:sz w:val="20"/>
                  <w:szCs w:val="20"/>
                  <w:lang w:val="en-GB" w:eastAsia="es-ES"/>
                </w:rPr>
                <w:t xml:space="preserve"> decrease of medical payments, after the shock (i.e. as prescribed by standard formula).</w:t>
              </w:r>
            </w:ins>
          </w:p>
          <w:p w14:paraId="53460689" w14:textId="77777777" w:rsidR="0016647A" w:rsidRPr="00C962F4" w:rsidRDefault="0016647A" w:rsidP="00F00016">
            <w:pPr>
              <w:spacing w:after="0" w:line="240" w:lineRule="auto"/>
              <w:rPr>
                <w:ins w:id="371" w:author="Author"/>
                <w:rFonts w:ascii="Times New Roman" w:eastAsia="Times New Roman" w:hAnsi="Times New Roman" w:cs="Times New Roman"/>
                <w:sz w:val="20"/>
                <w:szCs w:val="20"/>
                <w:lang w:val="en-GB" w:eastAsia="es-ES"/>
              </w:rPr>
            </w:pPr>
          </w:p>
          <w:p w14:paraId="40758532" w14:textId="77777777" w:rsidR="0016647A" w:rsidRPr="00C962F4" w:rsidRDefault="0016647A" w:rsidP="00F00016">
            <w:pPr>
              <w:spacing w:after="0" w:line="240" w:lineRule="auto"/>
              <w:rPr>
                <w:ins w:id="372" w:author="Author"/>
                <w:rFonts w:ascii="Times New Roman" w:eastAsia="Times New Roman" w:hAnsi="Times New Roman" w:cs="Times New Roman"/>
                <w:sz w:val="20"/>
                <w:szCs w:val="20"/>
                <w:lang w:val="en-GB" w:eastAsia="es-ES"/>
              </w:rPr>
            </w:pPr>
            <w:ins w:id="373" w:author="Author">
              <w:r w:rsidRPr="00C962F4">
                <w:rPr>
                  <w:rFonts w:ascii="Times New Roman" w:eastAsia="Times New Roman" w:hAnsi="Times New Roman" w:cs="Times New Roman"/>
                  <w:sz w:val="20"/>
                  <w:szCs w:val="20"/>
                  <w:lang w:val="en-GB" w:eastAsia="es-ES"/>
                </w:rPr>
                <w:t>The amount of TP shall be net of reinsurance and SPV recoverables.</w:t>
              </w:r>
            </w:ins>
          </w:p>
          <w:p w14:paraId="77839751" w14:textId="77777777" w:rsidR="0016647A" w:rsidRPr="0031437B" w:rsidRDefault="0016647A" w:rsidP="00F00016">
            <w:pPr>
              <w:spacing w:after="0" w:line="240" w:lineRule="auto"/>
              <w:rPr>
                <w:ins w:id="374" w:author="Author"/>
                <w:rFonts w:ascii="Times New Roman" w:eastAsia="Times New Roman" w:hAnsi="Times New Roman" w:cs="Times New Roman"/>
                <w:sz w:val="20"/>
                <w:szCs w:val="20"/>
                <w:lang w:val="en-GB" w:eastAsia="es-ES"/>
                <w:rPrChange w:id="375" w:author="Author">
                  <w:rPr>
                    <w:ins w:id="376" w:author="Author"/>
                    <w:rFonts w:ascii="Times New Roman" w:eastAsia="Times New Roman" w:hAnsi="Times New Roman" w:cs="Times New Roman"/>
                    <w:sz w:val="20"/>
                    <w:szCs w:val="20"/>
                    <w:highlight w:val="yellow"/>
                    <w:lang w:val="en-GB" w:eastAsia="es-ES"/>
                  </w:rPr>
                </w:rPrChange>
              </w:rPr>
            </w:pPr>
          </w:p>
          <w:p w14:paraId="0E50FB8F" w14:textId="77777777" w:rsidR="0016647A" w:rsidRPr="00C962F4" w:rsidRDefault="0016647A" w:rsidP="00F00016">
            <w:pPr>
              <w:spacing w:after="0" w:line="240" w:lineRule="auto"/>
              <w:rPr>
                <w:ins w:id="377" w:author="Author"/>
                <w:rFonts w:ascii="Times New Roman" w:eastAsia="Times New Roman" w:hAnsi="Times New Roman" w:cs="Times New Roman"/>
                <w:sz w:val="20"/>
                <w:szCs w:val="20"/>
                <w:lang w:val="en-GB" w:eastAsia="es-ES"/>
              </w:rPr>
            </w:pPr>
            <w:ins w:id="378" w:author="Author">
              <w:r w:rsidRPr="0031437B">
                <w:rPr>
                  <w:rFonts w:ascii="Times New Roman" w:eastAsia="Times New Roman" w:hAnsi="Times New Roman" w:cs="Times New Roman"/>
                  <w:sz w:val="20"/>
                  <w:szCs w:val="20"/>
                  <w:lang w:val="en-GB" w:eastAsia="es-ES"/>
                  <w:rPrChange w:id="379" w:author="Author">
                    <w:rPr>
                      <w:rFonts w:ascii="Times New Roman" w:eastAsia="Times New Roman" w:hAnsi="Times New Roman" w:cs="Times New Roman"/>
                      <w:sz w:val="20"/>
                      <w:szCs w:val="20"/>
                      <w:highlight w:val="yellow"/>
                      <w:lang w:val="en-GB" w:eastAsia="es-ES"/>
                    </w:rPr>
                  </w:rPrChange>
                </w:rPr>
                <w:t>If R0030/C0010=1, this row should not be filled in.</w:t>
              </w:r>
            </w:ins>
          </w:p>
        </w:tc>
      </w:tr>
      <w:tr w:rsidR="0016647A" w:rsidRPr="0098574A" w14:paraId="19260DC5" w14:textId="77777777" w:rsidTr="00F00016">
        <w:trPr>
          <w:trHeight w:val="1767"/>
          <w:ins w:id="380" w:author="Author"/>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554160C4" w14:textId="644894F1" w:rsidR="0016647A" w:rsidRPr="0098574A" w:rsidDel="001866A4" w:rsidRDefault="0016647A" w:rsidP="00F00016">
            <w:pPr>
              <w:spacing w:after="0" w:line="240" w:lineRule="auto"/>
              <w:rPr>
                <w:ins w:id="381" w:author="Author"/>
                <w:rFonts w:ascii="Times New Roman" w:eastAsia="Times New Roman" w:hAnsi="Times New Roman" w:cs="Times New Roman"/>
                <w:sz w:val="20"/>
                <w:szCs w:val="20"/>
                <w:lang w:val="en-GB" w:eastAsia="es-ES"/>
              </w:rPr>
            </w:pPr>
            <w:ins w:id="382" w:author="Author">
              <w:r>
                <w:rPr>
                  <w:rFonts w:ascii="Times New Roman" w:eastAsia="Times New Roman" w:hAnsi="Times New Roman" w:cs="Times New Roman"/>
                  <w:sz w:val="20"/>
                  <w:szCs w:val="20"/>
                  <w:lang w:val="en-GB" w:eastAsia="es-ES"/>
                </w:rPr>
                <w:t>R033</w:t>
              </w:r>
              <w:r w:rsidRPr="0098574A">
                <w:rPr>
                  <w:rFonts w:ascii="Times New Roman" w:eastAsia="Times New Roman" w:hAnsi="Times New Roman" w:cs="Times New Roman"/>
                  <w:sz w:val="20"/>
                  <w:szCs w:val="20"/>
                  <w:lang w:val="en-GB" w:eastAsia="es-ES"/>
                </w:rPr>
                <w:t>0/C0060</w:t>
              </w:r>
            </w:ins>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482A246E" w14:textId="7707AC5C" w:rsidR="0016647A" w:rsidRPr="0098574A" w:rsidRDefault="0016647A" w:rsidP="0016647A">
            <w:pPr>
              <w:spacing w:after="0" w:line="240" w:lineRule="auto"/>
              <w:rPr>
                <w:ins w:id="383" w:author="Author"/>
                <w:rFonts w:ascii="Times New Roman" w:eastAsia="Times New Roman" w:hAnsi="Times New Roman" w:cs="Times New Roman"/>
                <w:sz w:val="20"/>
                <w:szCs w:val="20"/>
                <w:lang w:val="en-GB" w:eastAsia="es-ES"/>
              </w:rPr>
            </w:pPr>
            <w:ins w:id="384" w:author="Author">
              <w:r w:rsidRPr="0098574A">
                <w:rPr>
                  <w:rFonts w:ascii="Times New Roman" w:eastAsia="Times New Roman" w:hAnsi="Times New Roman" w:cs="Times New Roman"/>
                  <w:sz w:val="20"/>
                  <w:szCs w:val="20"/>
                  <w:lang w:val="en-GB" w:eastAsia="es-ES"/>
                </w:rPr>
                <w:t>Absolute value after shock – Net solvency capital requirements–Health disability - morbidity  risk – Medical expenses</w:t>
              </w:r>
              <w:r>
                <w:rPr>
                  <w:rFonts w:ascii="Times New Roman" w:eastAsia="Times New Roman" w:hAnsi="Times New Roman" w:cs="Times New Roman"/>
                  <w:sz w:val="20"/>
                  <w:szCs w:val="20"/>
                  <w:lang w:val="en-GB" w:eastAsia="es-ES"/>
                </w:rPr>
                <w:t xml:space="preserve"> – decrease of medical payments</w:t>
              </w:r>
            </w:ins>
          </w:p>
        </w:tc>
        <w:tc>
          <w:tcPr>
            <w:tcW w:w="4819" w:type="dxa"/>
            <w:tcBorders>
              <w:top w:val="single" w:sz="4" w:space="0" w:color="auto"/>
              <w:left w:val="nil"/>
              <w:bottom w:val="single" w:sz="4" w:space="0" w:color="auto"/>
              <w:right w:val="single" w:sz="4" w:space="0" w:color="auto"/>
            </w:tcBorders>
            <w:shd w:val="clear" w:color="auto" w:fill="auto"/>
          </w:tcPr>
          <w:p w14:paraId="13C47903" w14:textId="7CD88785" w:rsidR="0016647A" w:rsidRPr="00C962F4" w:rsidRDefault="0016647A" w:rsidP="00F00016">
            <w:pPr>
              <w:spacing w:after="0" w:line="240" w:lineRule="auto"/>
              <w:rPr>
                <w:ins w:id="385" w:author="Author"/>
                <w:rFonts w:ascii="Times New Roman" w:eastAsia="Times New Roman" w:hAnsi="Times New Roman" w:cs="Times New Roman"/>
                <w:sz w:val="20"/>
                <w:szCs w:val="20"/>
                <w:lang w:val="en-GB" w:eastAsia="es-ES"/>
              </w:rPr>
            </w:pPr>
            <w:ins w:id="386" w:author="Author">
              <w:r w:rsidRPr="00C962F4">
                <w:rPr>
                  <w:rFonts w:ascii="Times New Roman" w:eastAsia="Times New Roman" w:hAnsi="Times New Roman" w:cs="Times New Roman"/>
                  <w:sz w:val="20"/>
                  <w:szCs w:val="20"/>
                  <w:lang w:val="en-GB" w:eastAsia="es-ES"/>
                </w:rPr>
                <w:t xml:space="preserve">This is the net capital charge for health disability - morbidity risk – Medical expenses – decrease of medical payments, after adjustment for the loss absorbing capacity of technical provisions. </w:t>
              </w:r>
            </w:ins>
          </w:p>
          <w:p w14:paraId="736334E3" w14:textId="77777777" w:rsidR="0016647A" w:rsidRPr="00C962F4" w:rsidRDefault="0016647A" w:rsidP="00F00016">
            <w:pPr>
              <w:spacing w:after="0" w:line="240" w:lineRule="auto"/>
              <w:rPr>
                <w:ins w:id="387" w:author="Author"/>
                <w:rFonts w:ascii="Times New Roman" w:eastAsia="Times New Roman" w:hAnsi="Times New Roman" w:cs="Times New Roman"/>
                <w:sz w:val="20"/>
                <w:szCs w:val="20"/>
                <w:lang w:val="en-GB" w:eastAsia="es-ES"/>
              </w:rPr>
            </w:pPr>
          </w:p>
          <w:p w14:paraId="3FF0EFA3" w14:textId="77777777" w:rsidR="0016647A" w:rsidRPr="00C962F4" w:rsidRDefault="0016647A" w:rsidP="00F00016">
            <w:pPr>
              <w:spacing w:after="0" w:line="240" w:lineRule="auto"/>
              <w:rPr>
                <w:ins w:id="388" w:author="Author"/>
                <w:rFonts w:ascii="Times New Roman" w:eastAsia="Times New Roman" w:hAnsi="Times New Roman" w:cs="Times New Roman"/>
                <w:sz w:val="20"/>
                <w:szCs w:val="20"/>
                <w:lang w:val="en-GB" w:eastAsia="es-ES"/>
              </w:rPr>
            </w:pPr>
            <w:ins w:id="389" w:author="Author">
              <w:r w:rsidRPr="0031437B">
                <w:rPr>
                  <w:rFonts w:ascii="Times New Roman" w:eastAsia="Times New Roman" w:hAnsi="Times New Roman" w:cs="Times New Roman"/>
                  <w:sz w:val="20"/>
                  <w:szCs w:val="20"/>
                  <w:lang w:val="en-GB" w:eastAsia="es-ES"/>
                  <w:rPrChange w:id="390" w:author="Author">
                    <w:rPr>
                      <w:rFonts w:ascii="Times New Roman" w:eastAsia="Times New Roman" w:hAnsi="Times New Roman" w:cs="Times New Roman"/>
                      <w:sz w:val="20"/>
                      <w:szCs w:val="20"/>
                      <w:highlight w:val="yellow"/>
                      <w:lang w:val="en-GB" w:eastAsia="es-ES"/>
                    </w:rPr>
                  </w:rPrChange>
                </w:rPr>
                <w:t>If R0030/C0010=1, this row should not be filled in.</w:t>
              </w:r>
            </w:ins>
          </w:p>
        </w:tc>
      </w:tr>
      <w:tr w:rsidR="0016647A" w:rsidRPr="0098574A" w14:paraId="0A57D751" w14:textId="77777777" w:rsidTr="00F00016">
        <w:trPr>
          <w:trHeight w:val="1975"/>
          <w:ins w:id="391" w:author="Author"/>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63EAF1F7" w14:textId="7F2E98BB" w:rsidR="0016647A" w:rsidRPr="0098574A" w:rsidDel="001866A4" w:rsidRDefault="0016647A" w:rsidP="00F00016">
            <w:pPr>
              <w:spacing w:after="0" w:line="240" w:lineRule="auto"/>
              <w:rPr>
                <w:ins w:id="392" w:author="Author"/>
                <w:rFonts w:ascii="Times New Roman" w:eastAsia="Times New Roman" w:hAnsi="Times New Roman" w:cs="Times New Roman"/>
                <w:sz w:val="20"/>
                <w:szCs w:val="20"/>
                <w:lang w:val="en-GB" w:eastAsia="es-ES"/>
              </w:rPr>
            </w:pPr>
            <w:ins w:id="393" w:author="Author">
              <w:r>
                <w:rPr>
                  <w:rFonts w:ascii="Times New Roman" w:eastAsia="Times New Roman" w:hAnsi="Times New Roman" w:cs="Times New Roman"/>
                  <w:sz w:val="20"/>
                  <w:szCs w:val="20"/>
                  <w:lang w:val="en-GB" w:eastAsia="es-ES"/>
                </w:rPr>
                <w:t>R033</w:t>
              </w:r>
              <w:r w:rsidRPr="0098574A">
                <w:rPr>
                  <w:rFonts w:ascii="Times New Roman" w:eastAsia="Times New Roman" w:hAnsi="Times New Roman" w:cs="Times New Roman"/>
                  <w:sz w:val="20"/>
                  <w:szCs w:val="20"/>
                  <w:lang w:val="en-GB" w:eastAsia="es-ES"/>
                </w:rPr>
                <w:t>0/C0070</w:t>
              </w:r>
            </w:ins>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475181CC" w14:textId="7A964C5A" w:rsidR="0016647A" w:rsidRPr="0098574A" w:rsidRDefault="0016647A" w:rsidP="0016647A">
            <w:pPr>
              <w:spacing w:after="0" w:line="240" w:lineRule="auto"/>
              <w:rPr>
                <w:ins w:id="394" w:author="Author"/>
                <w:rFonts w:ascii="Times New Roman" w:eastAsia="Times New Roman" w:hAnsi="Times New Roman" w:cs="Times New Roman"/>
                <w:sz w:val="20"/>
                <w:szCs w:val="20"/>
                <w:lang w:val="en-GB" w:eastAsia="es-ES"/>
              </w:rPr>
            </w:pPr>
            <w:ins w:id="395" w:author="Author">
              <w:r w:rsidRPr="0098574A">
                <w:rPr>
                  <w:rFonts w:ascii="Times New Roman" w:eastAsia="Times New Roman" w:hAnsi="Times New Roman" w:cs="Times New Roman"/>
                  <w:sz w:val="20"/>
                  <w:szCs w:val="20"/>
                  <w:lang w:val="en-GB" w:eastAsia="es-ES"/>
                </w:rPr>
                <w:t>Absolute value after shock – Liabilities (before the loss absorbing capacity of technical provisions) – Health disability - morbidity risk – Medical expenses</w:t>
              </w:r>
              <w:r>
                <w:rPr>
                  <w:rFonts w:ascii="Times New Roman" w:eastAsia="Times New Roman" w:hAnsi="Times New Roman" w:cs="Times New Roman"/>
                  <w:sz w:val="20"/>
                  <w:szCs w:val="20"/>
                  <w:lang w:val="en-GB" w:eastAsia="es-ES"/>
                </w:rPr>
                <w:t xml:space="preserve"> – decrease of medical payments</w:t>
              </w:r>
            </w:ins>
          </w:p>
        </w:tc>
        <w:tc>
          <w:tcPr>
            <w:tcW w:w="4819" w:type="dxa"/>
            <w:tcBorders>
              <w:top w:val="single" w:sz="4" w:space="0" w:color="auto"/>
              <w:left w:val="nil"/>
              <w:bottom w:val="single" w:sz="4" w:space="0" w:color="auto"/>
              <w:right w:val="single" w:sz="4" w:space="0" w:color="auto"/>
            </w:tcBorders>
            <w:shd w:val="clear" w:color="auto" w:fill="auto"/>
          </w:tcPr>
          <w:p w14:paraId="1CED4C9F" w14:textId="148722DE" w:rsidR="0016647A" w:rsidRPr="00C962F4" w:rsidRDefault="0016647A" w:rsidP="00F00016">
            <w:pPr>
              <w:spacing w:after="0" w:line="240" w:lineRule="auto"/>
              <w:rPr>
                <w:ins w:id="396" w:author="Author"/>
                <w:rFonts w:ascii="Times New Roman" w:eastAsia="Times New Roman" w:hAnsi="Times New Roman" w:cs="Times New Roman"/>
                <w:sz w:val="20"/>
                <w:szCs w:val="20"/>
                <w:lang w:val="en-GB" w:eastAsia="es-ES"/>
              </w:rPr>
            </w:pPr>
            <w:ins w:id="397" w:author="Author">
              <w:r w:rsidRPr="00C962F4">
                <w:rPr>
                  <w:rFonts w:ascii="Times New Roman" w:eastAsia="Times New Roman" w:hAnsi="Times New Roman" w:cs="Times New Roman"/>
                  <w:sz w:val="20"/>
                  <w:szCs w:val="20"/>
                  <w:lang w:val="en-GB" w:eastAsia="es-ES"/>
                </w:rPr>
                <w:t>This is the absolute value of the liabilities (before the loss absorbing capacity of technical provisions) underlying health disability - morbidity risk – Medical expenses charge – decrease of medical payments, after the shock (i.e. as prescribed by standard formula) as used to compute the risk.</w:t>
              </w:r>
            </w:ins>
          </w:p>
          <w:p w14:paraId="56A13D9C" w14:textId="77777777" w:rsidR="0016647A" w:rsidRPr="00C962F4" w:rsidRDefault="0016647A" w:rsidP="00F00016">
            <w:pPr>
              <w:spacing w:after="0" w:line="240" w:lineRule="auto"/>
              <w:rPr>
                <w:ins w:id="398" w:author="Author"/>
                <w:rFonts w:ascii="Times New Roman" w:eastAsia="Times New Roman" w:hAnsi="Times New Roman" w:cs="Times New Roman"/>
                <w:sz w:val="20"/>
                <w:szCs w:val="20"/>
                <w:lang w:val="en-GB" w:eastAsia="es-ES"/>
              </w:rPr>
            </w:pPr>
          </w:p>
          <w:p w14:paraId="02C57F50" w14:textId="77777777" w:rsidR="0016647A" w:rsidRPr="00C962F4" w:rsidRDefault="0016647A" w:rsidP="00F00016">
            <w:pPr>
              <w:spacing w:after="0" w:line="240" w:lineRule="auto"/>
              <w:rPr>
                <w:ins w:id="399" w:author="Author"/>
                <w:rFonts w:ascii="Times New Roman" w:eastAsia="Times New Roman" w:hAnsi="Times New Roman" w:cs="Times New Roman"/>
                <w:sz w:val="20"/>
                <w:szCs w:val="20"/>
                <w:lang w:val="en-GB" w:eastAsia="es-ES"/>
              </w:rPr>
            </w:pPr>
            <w:ins w:id="400" w:author="Author">
              <w:r w:rsidRPr="00C962F4">
                <w:rPr>
                  <w:rFonts w:ascii="Times New Roman" w:eastAsia="Times New Roman" w:hAnsi="Times New Roman" w:cs="Times New Roman"/>
                  <w:sz w:val="20"/>
                  <w:szCs w:val="20"/>
                  <w:lang w:val="en-GB" w:eastAsia="es-ES"/>
                </w:rPr>
                <w:t>The amount of TP shall be net of reinsurance and SPV recoverables.</w:t>
              </w:r>
            </w:ins>
          </w:p>
          <w:p w14:paraId="6DB1DA48" w14:textId="77777777" w:rsidR="0016647A" w:rsidRPr="0031437B" w:rsidRDefault="0016647A" w:rsidP="00F00016">
            <w:pPr>
              <w:spacing w:after="0" w:line="240" w:lineRule="auto"/>
              <w:rPr>
                <w:ins w:id="401" w:author="Author"/>
                <w:rFonts w:ascii="Times New Roman" w:eastAsia="Times New Roman" w:hAnsi="Times New Roman" w:cs="Times New Roman"/>
                <w:sz w:val="20"/>
                <w:szCs w:val="20"/>
                <w:lang w:val="en-GB" w:eastAsia="es-ES"/>
                <w:rPrChange w:id="402" w:author="Author">
                  <w:rPr>
                    <w:ins w:id="403" w:author="Author"/>
                    <w:rFonts w:ascii="Times New Roman" w:eastAsia="Times New Roman" w:hAnsi="Times New Roman" w:cs="Times New Roman"/>
                    <w:sz w:val="20"/>
                    <w:szCs w:val="20"/>
                    <w:highlight w:val="yellow"/>
                    <w:lang w:val="en-GB" w:eastAsia="es-ES"/>
                  </w:rPr>
                </w:rPrChange>
              </w:rPr>
            </w:pPr>
          </w:p>
          <w:p w14:paraId="5B0FDB2B" w14:textId="77777777" w:rsidR="0016647A" w:rsidRPr="00C962F4" w:rsidRDefault="0016647A" w:rsidP="00F00016">
            <w:pPr>
              <w:spacing w:after="0" w:line="240" w:lineRule="auto"/>
              <w:rPr>
                <w:ins w:id="404" w:author="Author"/>
                <w:rFonts w:ascii="Times New Roman" w:eastAsia="Times New Roman" w:hAnsi="Times New Roman" w:cs="Times New Roman"/>
                <w:sz w:val="20"/>
                <w:szCs w:val="20"/>
                <w:lang w:val="en-GB" w:eastAsia="es-ES"/>
              </w:rPr>
            </w:pPr>
            <w:ins w:id="405" w:author="Author">
              <w:r w:rsidRPr="0031437B">
                <w:rPr>
                  <w:rFonts w:ascii="Times New Roman" w:eastAsia="Times New Roman" w:hAnsi="Times New Roman" w:cs="Times New Roman"/>
                  <w:sz w:val="20"/>
                  <w:szCs w:val="20"/>
                  <w:lang w:val="en-GB" w:eastAsia="es-ES"/>
                  <w:rPrChange w:id="406" w:author="Author">
                    <w:rPr>
                      <w:rFonts w:ascii="Times New Roman" w:eastAsia="Times New Roman" w:hAnsi="Times New Roman" w:cs="Times New Roman"/>
                      <w:sz w:val="20"/>
                      <w:szCs w:val="20"/>
                      <w:highlight w:val="yellow"/>
                      <w:lang w:val="en-GB" w:eastAsia="es-ES"/>
                    </w:rPr>
                  </w:rPrChange>
                </w:rPr>
                <w:t>If R0030/C0010=1, this row should not be filled in.</w:t>
              </w:r>
            </w:ins>
          </w:p>
        </w:tc>
      </w:tr>
      <w:tr w:rsidR="0016647A" w:rsidRPr="0098574A" w14:paraId="65CDB748" w14:textId="77777777" w:rsidTr="00F00016">
        <w:trPr>
          <w:trHeight w:val="1828"/>
          <w:ins w:id="407" w:author="Author"/>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66EBF7F8" w14:textId="36775B3F" w:rsidR="0016647A" w:rsidRPr="0098574A" w:rsidDel="001866A4" w:rsidRDefault="0016647A" w:rsidP="00F00016">
            <w:pPr>
              <w:spacing w:after="0" w:line="240" w:lineRule="auto"/>
              <w:rPr>
                <w:ins w:id="408" w:author="Author"/>
                <w:rFonts w:ascii="Times New Roman" w:eastAsia="Times New Roman" w:hAnsi="Times New Roman" w:cs="Times New Roman"/>
                <w:sz w:val="20"/>
                <w:szCs w:val="20"/>
                <w:lang w:val="en-GB" w:eastAsia="es-ES"/>
              </w:rPr>
            </w:pPr>
            <w:ins w:id="409" w:author="Author">
              <w:r>
                <w:rPr>
                  <w:rFonts w:ascii="Times New Roman" w:eastAsia="Times New Roman" w:hAnsi="Times New Roman" w:cs="Times New Roman"/>
                  <w:sz w:val="20"/>
                  <w:szCs w:val="20"/>
                  <w:lang w:val="en-GB" w:eastAsia="es-ES"/>
                </w:rPr>
                <w:t>R033</w:t>
              </w:r>
              <w:r w:rsidRPr="0098574A">
                <w:rPr>
                  <w:rFonts w:ascii="Times New Roman" w:eastAsia="Times New Roman" w:hAnsi="Times New Roman" w:cs="Times New Roman"/>
                  <w:sz w:val="20"/>
                  <w:szCs w:val="20"/>
                  <w:lang w:val="en-GB" w:eastAsia="es-ES"/>
                </w:rPr>
                <w:t>0/C0080</w:t>
              </w:r>
            </w:ins>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0594D21E" w14:textId="77777777" w:rsidR="0016647A" w:rsidRPr="0098574A" w:rsidRDefault="0016647A" w:rsidP="00F00016">
            <w:pPr>
              <w:spacing w:after="0" w:line="240" w:lineRule="auto"/>
              <w:rPr>
                <w:ins w:id="410" w:author="Author"/>
                <w:rFonts w:ascii="Times New Roman" w:eastAsia="Times New Roman" w:hAnsi="Times New Roman" w:cs="Times New Roman"/>
                <w:sz w:val="20"/>
                <w:szCs w:val="20"/>
                <w:lang w:val="en-GB" w:eastAsia="es-ES"/>
              </w:rPr>
            </w:pPr>
            <w:ins w:id="411" w:author="Author">
              <w:r w:rsidRPr="0098574A">
                <w:rPr>
                  <w:rFonts w:ascii="Times New Roman" w:eastAsia="Times New Roman" w:hAnsi="Times New Roman" w:cs="Times New Roman"/>
                  <w:sz w:val="20"/>
                  <w:szCs w:val="20"/>
                  <w:lang w:val="en-GB" w:eastAsia="es-ES"/>
                </w:rPr>
                <w:t>Absolute value after shock – Gross solvency capital– Health disability - morbidity  risk – Medical expenses</w:t>
              </w:r>
              <w:r>
                <w:rPr>
                  <w:rFonts w:ascii="Times New Roman" w:eastAsia="Times New Roman" w:hAnsi="Times New Roman" w:cs="Times New Roman"/>
                  <w:sz w:val="20"/>
                  <w:szCs w:val="20"/>
                  <w:lang w:val="en-GB" w:eastAsia="es-ES"/>
                </w:rPr>
                <w:t xml:space="preserve"> – increase of medical payments</w:t>
              </w:r>
            </w:ins>
          </w:p>
        </w:tc>
        <w:tc>
          <w:tcPr>
            <w:tcW w:w="4819" w:type="dxa"/>
            <w:tcBorders>
              <w:top w:val="single" w:sz="4" w:space="0" w:color="auto"/>
              <w:left w:val="nil"/>
              <w:bottom w:val="single" w:sz="4" w:space="0" w:color="auto"/>
              <w:right w:val="single" w:sz="4" w:space="0" w:color="auto"/>
            </w:tcBorders>
            <w:shd w:val="clear" w:color="auto" w:fill="auto"/>
          </w:tcPr>
          <w:p w14:paraId="394D8764" w14:textId="1082E7E0" w:rsidR="0016647A" w:rsidRPr="00C962F4" w:rsidRDefault="0016647A" w:rsidP="00F00016">
            <w:pPr>
              <w:spacing w:after="0" w:line="240" w:lineRule="auto"/>
              <w:rPr>
                <w:ins w:id="412" w:author="Author"/>
                <w:rFonts w:ascii="Times New Roman" w:eastAsia="Times New Roman" w:hAnsi="Times New Roman" w:cs="Times New Roman"/>
                <w:sz w:val="20"/>
                <w:szCs w:val="20"/>
                <w:lang w:val="en-GB" w:eastAsia="es-ES"/>
              </w:rPr>
            </w:pPr>
            <w:ins w:id="413" w:author="Author">
              <w:r w:rsidRPr="00C962F4">
                <w:rPr>
                  <w:rFonts w:ascii="Times New Roman" w:eastAsia="Times New Roman" w:hAnsi="Times New Roman" w:cs="Times New Roman"/>
                  <w:sz w:val="20"/>
                  <w:szCs w:val="20"/>
                  <w:lang w:val="en-GB" w:eastAsia="es-ES"/>
                </w:rPr>
                <w:t>This is the gross capital charge (before the loss absorbing capacity of technical provisions) for health disability - morbidity risk – Medical expenses – decrease of medical payments.</w:t>
              </w:r>
            </w:ins>
          </w:p>
          <w:p w14:paraId="6E4FCD89" w14:textId="77777777" w:rsidR="0016647A" w:rsidRPr="00C962F4" w:rsidRDefault="0016647A" w:rsidP="00F00016">
            <w:pPr>
              <w:spacing w:after="0" w:line="240" w:lineRule="auto"/>
              <w:rPr>
                <w:ins w:id="414" w:author="Author"/>
                <w:rFonts w:ascii="Times New Roman" w:eastAsia="Times New Roman" w:hAnsi="Times New Roman" w:cs="Times New Roman"/>
                <w:sz w:val="20"/>
                <w:szCs w:val="20"/>
                <w:lang w:val="en-GB" w:eastAsia="es-ES"/>
              </w:rPr>
            </w:pPr>
          </w:p>
          <w:p w14:paraId="068CE22E" w14:textId="77777777" w:rsidR="0016647A" w:rsidRPr="00C962F4" w:rsidRDefault="0016647A" w:rsidP="00F00016">
            <w:pPr>
              <w:spacing w:after="0" w:line="240" w:lineRule="auto"/>
              <w:rPr>
                <w:ins w:id="415" w:author="Author"/>
                <w:rFonts w:ascii="Times New Roman" w:eastAsia="Times New Roman" w:hAnsi="Times New Roman" w:cs="Times New Roman"/>
                <w:sz w:val="20"/>
                <w:szCs w:val="20"/>
                <w:lang w:val="en-GB" w:eastAsia="es-ES"/>
              </w:rPr>
            </w:pPr>
            <w:ins w:id="416" w:author="Author">
              <w:r w:rsidRPr="0031437B">
                <w:rPr>
                  <w:rFonts w:ascii="Times New Roman" w:eastAsia="Times New Roman" w:hAnsi="Times New Roman" w:cs="Times New Roman"/>
                  <w:sz w:val="20"/>
                  <w:szCs w:val="20"/>
                  <w:lang w:val="en-GB" w:eastAsia="es-ES"/>
                  <w:rPrChange w:id="417" w:author="Author">
                    <w:rPr>
                      <w:rFonts w:ascii="Times New Roman" w:eastAsia="Times New Roman" w:hAnsi="Times New Roman" w:cs="Times New Roman"/>
                      <w:sz w:val="20"/>
                      <w:szCs w:val="20"/>
                      <w:highlight w:val="yellow"/>
                      <w:lang w:val="en-GB" w:eastAsia="es-ES"/>
                    </w:rPr>
                  </w:rPrChange>
                </w:rPr>
                <w:t>If R0030/C0010=1, this row should not be filled in.</w:t>
              </w:r>
            </w:ins>
          </w:p>
        </w:tc>
      </w:tr>
      <w:tr w:rsidR="00D27ADE" w:rsidRPr="0098574A" w14:paraId="06111592" w14:textId="77777777" w:rsidTr="0031437B">
        <w:trPr>
          <w:trHeight w:val="1400"/>
          <w:trPrChange w:id="418" w:author="Author">
            <w:trPr>
              <w:trHeight w:val="1400"/>
            </w:trPr>
          </w:trPrChange>
        </w:trPr>
        <w:tc>
          <w:tcPr>
            <w:tcW w:w="1630" w:type="dxa"/>
            <w:tcBorders>
              <w:top w:val="single" w:sz="4" w:space="0" w:color="auto"/>
              <w:left w:val="single" w:sz="4" w:space="0" w:color="auto"/>
              <w:bottom w:val="single" w:sz="4" w:space="0" w:color="auto"/>
              <w:right w:val="single" w:sz="4" w:space="0" w:color="auto"/>
            </w:tcBorders>
            <w:shd w:val="clear" w:color="auto" w:fill="auto"/>
            <w:tcPrChange w:id="419" w:author="Author">
              <w:tcPr>
                <w:tcW w:w="1630" w:type="dxa"/>
                <w:gridSpan w:val="2"/>
                <w:tcBorders>
                  <w:top w:val="single" w:sz="4" w:space="0" w:color="auto"/>
                  <w:left w:val="single" w:sz="4" w:space="0" w:color="auto"/>
                  <w:bottom w:val="single" w:sz="4" w:space="0" w:color="auto"/>
                  <w:right w:val="single" w:sz="4" w:space="0" w:color="auto"/>
                </w:tcBorders>
                <w:shd w:val="clear" w:color="auto" w:fill="auto"/>
              </w:tcPr>
            </w:tcPrChange>
          </w:tcPr>
          <w:p w14:paraId="6AE14059" w14:textId="1A72CE24" w:rsidR="00D27ADE" w:rsidRPr="0098574A" w:rsidDel="001866A4" w:rsidRDefault="00D27ADE" w:rsidP="0016647A">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R03</w:t>
            </w:r>
            <w:del w:id="420" w:author="Author">
              <w:r w:rsidRPr="0098574A" w:rsidDel="0016647A">
                <w:rPr>
                  <w:rFonts w:ascii="Times New Roman" w:eastAsia="Times New Roman" w:hAnsi="Times New Roman" w:cs="Times New Roman"/>
                  <w:sz w:val="20"/>
                  <w:szCs w:val="20"/>
                  <w:lang w:val="en-GB" w:eastAsia="es-ES"/>
                </w:rPr>
                <w:delText>2</w:delText>
              </w:r>
            </w:del>
            <w:ins w:id="421" w:author="Author">
              <w:r w:rsidR="0016647A">
                <w:rPr>
                  <w:rFonts w:ascii="Times New Roman" w:eastAsia="Times New Roman" w:hAnsi="Times New Roman" w:cs="Times New Roman"/>
                  <w:sz w:val="20"/>
                  <w:szCs w:val="20"/>
                  <w:lang w:val="en-GB" w:eastAsia="es-ES"/>
                </w:rPr>
                <w:t>4</w:t>
              </w:r>
            </w:ins>
            <w:r w:rsidRPr="0098574A">
              <w:rPr>
                <w:rFonts w:ascii="Times New Roman" w:eastAsia="Times New Roman" w:hAnsi="Times New Roman" w:cs="Times New Roman"/>
                <w:sz w:val="20"/>
                <w:szCs w:val="20"/>
                <w:lang w:val="en-GB" w:eastAsia="es-ES"/>
              </w:rPr>
              <w:t>0/C0020</w:t>
            </w:r>
          </w:p>
        </w:tc>
        <w:tc>
          <w:tcPr>
            <w:tcW w:w="2198" w:type="dxa"/>
            <w:tcBorders>
              <w:top w:val="single" w:sz="4" w:space="0" w:color="auto"/>
              <w:left w:val="single" w:sz="4" w:space="0" w:color="auto"/>
              <w:bottom w:val="single" w:sz="4" w:space="0" w:color="auto"/>
              <w:right w:val="single" w:sz="4" w:space="0" w:color="auto"/>
            </w:tcBorders>
            <w:shd w:val="clear" w:color="auto" w:fill="auto"/>
            <w:tcPrChange w:id="422" w:author="Author">
              <w:tcPr>
                <w:tcW w:w="2531" w:type="dxa"/>
                <w:gridSpan w:val="4"/>
                <w:tcBorders>
                  <w:top w:val="single" w:sz="4" w:space="0" w:color="auto"/>
                  <w:left w:val="single" w:sz="4" w:space="0" w:color="auto"/>
                  <w:bottom w:val="single" w:sz="4" w:space="0" w:color="auto"/>
                  <w:right w:val="single" w:sz="4" w:space="0" w:color="auto"/>
                </w:tcBorders>
                <w:shd w:val="clear" w:color="auto" w:fill="auto"/>
              </w:tcPr>
            </w:tcPrChange>
          </w:tcPr>
          <w:p w14:paraId="5E6E7B09" w14:textId="1BC8FBC2"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Initial absolute values before shock – Assets – Health disability - morbidity  risk – Income protection</w:t>
            </w:r>
          </w:p>
        </w:tc>
        <w:tc>
          <w:tcPr>
            <w:tcW w:w="4819" w:type="dxa"/>
            <w:tcBorders>
              <w:top w:val="single" w:sz="4" w:space="0" w:color="auto"/>
              <w:left w:val="nil"/>
              <w:bottom w:val="single" w:sz="4" w:space="0" w:color="auto"/>
              <w:right w:val="single" w:sz="4" w:space="0" w:color="auto"/>
            </w:tcBorders>
            <w:shd w:val="clear" w:color="auto" w:fill="auto"/>
            <w:tcPrChange w:id="423" w:author="Author">
              <w:tcPr>
                <w:tcW w:w="5297" w:type="dxa"/>
                <w:gridSpan w:val="3"/>
                <w:tcBorders>
                  <w:top w:val="single" w:sz="4" w:space="0" w:color="auto"/>
                  <w:left w:val="nil"/>
                  <w:bottom w:val="single" w:sz="4" w:space="0" w:color="auto"/>
                  <w:right w:val="single" w:sz="4" w:space="0" w:color="auto"/>
                </w:tcBorders>
                <w:shd w:val="clear" w:color="auto" w:fill="auto"/>
              </w:tcPr>
            </w:tcPrChange>
          </w:tcPr>
          <w:p w14:paraId="2C15A44C" w14:textId="50D99D9B"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the assets </w:t>
            </w:r>
            <w:del w:id="424" w:author="Author">
              <w:r w:rsidRPr="0098574A" w:rsidDel="00D46AD8">
                <w:rPr>
                  <w:rFonts w:ascii="Times New Roman" w:eastAsia="Times New Roman" w:hAnsi="Times New Roman" w:cs="Times New Roman"/>
                  <w:sz w:val="20"/>
                  <w:szCs w:val="20"/>
                  <w:lang w:val="en-GB" w:eastAsia="es-ES"/>
                </w:rPr>
                <w:delText>subject</w:delText>
              </w:r>
            </w:del>
            <w:ins w:id="425" w:author="Author">
              <w:r w:rsidR="00D46AD8">
                <w:rPr>
                  <w:rFonts w:ascii="Times New Roman" w:eastAsia="Times New Roman" w:hAnsi="Times New Roman" w:cs="Times New Roman"/>
                  <w:sz w:val="20"/>
                  <w:szCs w:val="20"/>
                  <w:lang w:val="en-GB" w:eastAsia="es-ES"/>
                </w:rPr>
                <w:t>sensitive</w:t>
              </w:r>
            </w:ins>
            <w:r w:rsidRPr="0098574A">
              <w:rPr>
                <w:rFonts w:ascii="Times New Roman" w:eastAsia="Times New Roman" w:hAnsi="Times New Roman" w:cs="Times New Roman"/>
                <w:sz w:val="20"/>
                <w:szCs w:val="20"/>
                <w:lang w:val="en-GB" w:eastAsia="es-ES"/>
              </w:rPr>
              <w:t xml:space="preserve"> to health disability - morbidity risk – Income protection, before the shock.</w:t>
            </w:r>
          </w:p>
          <w:p w14:paraId="554CB6B3"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4F72E6E7" w14:textId="7B09C89E" w:rsidR="00D27ADE" w:rsidRPr="0098574A" w:rsidRDefault="00D27ADE" w:rsidP="001B5D2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Recoverables from reinsurance and SPVs shall not be included in this cell.</w:t>
            </w:r>
          </w:p>
        </w:tc>
      </w:tr>
      <w:tr w:rsidR="00D27ADE" w:rsidRPr="0098574A" w14:paraId="2D5C92F1" w14:textId="77777777" w:rsidTr="0031437B">
        <w:trPr>
          <w:trHeight w:val="1265"/>
          <w:trPrChange w:id="426" w:author="Author">
            <w:trPr>
              <w:trHeight w:val="1265"/>
            </w:trPr>
          </w:trPrChange>
        </w:trPr>
        <w:tc>
          <w:tcPr>
            <w:tcW w:w="1630" w:type="dxa"/>
            <w:tcBorders>
              <w:top w:val="single" w:sz="4" w:space="0" w:color="auto"/>
              <w:left w:val="single" w:sz="4" w:space="0" w:color="auto"/>
              <w:bottom w:val="single" w:sz="4" w:space="0" w:color="auto"/>
              <w:right w:val="single" w:sz="4" w:space="0" w:color="auto"/>
            </w:tcBorders>
            <w:shd w:val="clear" w:color="auto" w:fill="auto"/>
            <w:tcPrChange w:id="427" w:author="Author">
              <w:tcPr>
                <w:tcW w:w="1630" w:type="dxa"/>
                <w:gridSpan w:val="2"/>
                <w:tcBorders>
                  <w:top w:val="single" w:sz="4" w:space="0" w:color="auto"/>
                  <w:left w:val="single" w:sz="4" w:space="0" w:color="auto"/>
                  <w:bottom w:val="single" w:sz="4" w:space="0" w:color="auto"/>
                  <w:right w:val="single" w:sz="4" w:space="0" w:color="auto"/>
                </w:tcBorders>
                <w:shd w:val="clear" w:color="auto" w:fill="auto"/>
              </w:tcPr>
            </w:tcPrChange>
          </w:tcPr>
          <w:p w14:paraId="587539DC" w14:textId="415B0B67" w:rsidR="00D27ADE" w:rsidRPr="0098574A" w:rsidDel="001866A4"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R03</w:t>
            </w:r>
            <w:ins w:id="428" w:author="Author">
              <w:r w:rsidR="0016647A">
                <w:rPr>
                  <w:rFonts w:ascii="Times New Roman" w:eastAsia="Times New Roman" w:hAnsi="Times New Roman" w:cs="Times New Roman"/>
                  <w:sz w:val="20"/>
                  <w:szCs w:val="20"/>
                  <w:lang w:val="en-GB" w:eastAsia="es-ES"/>
                </w:rPr>
                <w:t>4</w:t>
              </w:r>
            </w:ins>
            <w:del w:id="429" w:author="Author">
              <w:r w:rsidRPr="0098574A" w:rsidDel="0016647A">
                <w:rPr>
                  <w:rFonts w:ascii="Times New Roman" w:eastAsia="Times New Roman" w:hAnsi="Times New Roman" w:cs="Times New Roman"/>
                  <w:sz w:val="20"/>
                  <w:szCs w:val="20"/>
                  <w:lang w:val="en-GB" w:eastAsia="es-ES"/>
                </w:rPr>
                <w:delText>2</w:delText>
              </w:r>
            </w:del>
            <w:r w:rsidRPr="0098574A">
              <w:rPr>
                <w:rFonts w:ascii="Times New Roman" w:eastAsia="Times New Roman" w:hAnsi="Times New Roman" w:cs="Times New Roman"/>
                <w:sz w:val="20"/>
                <w:szCs w:val="20"/>
                <w:lang w:val="en-GB" w:eastAsia="es-ES"/>
              </w:rPr>
              <w:t>0/C0030</w:t>
            </w:r>
          </w:p>
        </w:tc>
        <w:tc>
          <w:tcPr>
            <w:tcW w:w="2198" w:type="dxa"/>
            <w:tcBorders>
              <w:top w:val="single" w:sz="4" w:space="0" w:color="auto"/>
              <w:left w:val="single" w:sz="4" w:space="0" w:color="auto"/>
              <w:bottom w:val="single" w:sz="4" w:space="0" w:color="auto"/>
              <w:right w:val="single" w:sz="4" w:space="0" w:color="auto"/>
            </w:tcBorders>
            <w:shd w:val="clear" w:color="auto" w:fill="auto"/>
            <w:tcPrChange w:id="430" w:author="Author">
              <w:tcPr>
                <w:tcW w:w="2531" w:type="dxa"/>
                <w:gridSpan w:val="4"/>
                <w:tcBorders>
                  <w:top w:val="single" w:sz="4" w:space="0" w:color="auto"/>
                  <w:left w:val="single" w:sz="4" w:space="0" w:color="auto"/>
                  <w:bottom w:val="single" w:sz="4" w:space="0" w:color="auto"/>
                  <w:right w:val="single" w:sz="4" w:space="0" w:color="auto"/>
                </w:tcBorders>
                <w:shd w:val="clear" w:color="auto" w:fill="auto"/>
              </w:tcPr>
            </w:tcPrChange>
          </w:tcPr>
          <w:p w14:paraId="24399320" w14:textId="16F7C471"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Initial absolute values before shock – Liabilities – Health disability - morbidity  risk – Income protection   </w:t>
            </w:r>
          </w:p>
        </w:tc>
        <w:tc>
          <w:tcPr>
            <w:tcW w:w="4819" w:type="dxa"/>
            <w:tcBorders>
              <w:top w:val="single" w:sz="4" w:space="0" w:color="auto"/>
              <w:left w:val="nil"/>
              <w:bottom w:val="single" w:sz="4" w:space="0" w:color="auto"/>
              <w:right w:val="single" w:sz="4" w:space="0" w:color="auto"/>
            </w:tcBorders>
            <w:shd w:val="clear" w:color="auto" w:fill="auto"/>
            <w:tcPrChange w:id="431" w:author="Author">
              <w:tcPr>
                <w:tcW w:w="5297" w:type="dxa"/>
                <w:gridSpan w:val="3"/>
                <w:tcBorders>
                  <w:top w:val="single" w:sz="4" w:space="0" w:color="auto"/>
                  <w:left w:val="nil"/>
                  <w:bottom w:val="single" w:sz="4" w:space="0" w:color="auto"/>
                  <w:right w:val="single" w:sz="4" w:space="0" w:color="auto"/>
                </w:tcBorders>
                <w:shd w:val="clear" w:color="auto" w:fill="auto"/>
              </w:tcPr>
            </w:tcPrChange>
          </w:tcPr>
          <w:p w14:paraId="2B2E45E3" w14:textId="47801EF2"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liabilities </w:t>
            </w:r>
            <w:del w:id="432" w:author="Author">
              <w:r w:rsidRPr="0098574A" w:rsidDel="00D46AD8">
                <w:rPr>
                  <w:rFonts w:ascii="Times New Roman" w:eastAsia="Times New Roman" w:hAnsi="Times New Roman" w:cs="Times New Roman"/>
                  <w:sz w:val="20"/>
                  <w:szCs w:val="20"/>
                  <w:lang w:val="en-GB" w:eastAsia="es-ES"/>
                </w:rPr>
                <w:delText>subject</w:delText>
              </w:r>
            </w:del>
            <w:ins w:id="433" w:author="Author">
              <w:r w:rsidR="00D46AD8">
                <w:rPr>
                  <w:rFonts w:ascii="Times New Roman" w:eastAsia="Times New Roman" w:hAnsi="Times New Roman" w:cs="Times New Roman"/>
                  <w:sz w:val="20"/>
                  <w:szCs w:val="20"/>
                  <w:lang w:val="en-GB" w:eastAsia="es-ES"/>
                </w:rPr>
                <w:t>sensitive</w:t>
              </w:r>
            </w:ins>
            <w:r w:rsidRPr="0098574A">
              <w:rPr>
                <w:rFonts w:ascii="Times New Roman" w:eastAsia="Times New Roman" w:hAnsi="Times New Roman" w:cs="Times New Roman"/>
                <w:sz w:val="20"/>
                <w:szCs w:val="20"/>
                <w:lang w:val="en-GB" w:eastAsia="es-ES"/>
              </w:rPr>
              <w:t xml:space="preserve"> to health disability – morbidity risk – Income protection charge, before the shock.</w:t>
            </w:r>
          </w:p>
          <w:p w14:paraId="293BD6BB"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4FCE032C" w14:textId="77A97F6C" w:rsidR="00D27ADE" w:rsidRPr="0098574A" w:rsidRDefault="00D27ADE" w:rsidP="001B5D2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D27ADE" w:rsidRPr="0098574A" w14:paraId="2E9E7AC6" w14:textId="77777777" w:rsidTr="0031437B">
        <w:trPr>
          <w:trHeight w:val="1538"/>
          <w:trPrChange w:id="434" w:author="Author">
            <w:trPr>
              <w:trHeight w:val="1538"/>
            </w:trPr>
          </w:trPrChange>
        </w:trPr>
        <w:tc>
          <w:tcPr>
            <w:tcW w:w="1630" w:type="dxa"/>
            <w:tcBorders>
              <w:top w:val="single" w:sz="4" w:space="0" w:color="auto"/>
              <w:left w:val="single" w:sz="4" w:space="0" w:color="auto"/>
              <w:bottom w:val="single" w:sz="4" w:space="0" w:color="auto"/>
              <w:right w:val="single" w:sz="4" w:space="0" w:color="auto"/>
            </w:tcBorders>
            <w:shd w:val="clear" w:color="auto" w:fill="auto"/>
            <w:tcPrChange w:id="435" w:author="Author">
              <w:tcPr>
                <w:tcW w:w="1630" w:type="dxa"/>
                <w:gridSpan w:val="2"/>
                <w:tcBorders>
                  <w:top w:val="single" w:sz="4" w:space="0" w:color="auto"/>
                  <w:left w:val="single" w:sz="4" w:space="0" w:color="auto"/>
                  <w:bottom w:val="single" w:sz="4" w:space="0" w:color="auto"/>
                  <w:right w:val="single" w:sz="4" w:space="0" w:color="auto"/>
                </w:tcBorders>
                <w:shd w:val="clear" w:color="auto" w:fill="auto"/>
              </w:tcPr>
            </w:tcPrChange>
          </w:tcPr>
          <w:p w14:paraId="537DE6DD" w14:textId="5CD13D77" w:rsidR="00D27ADE" w:rsidRPr="0098574A" w:rsidDel="001866A4"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R03</w:t>
            </w:r>
            <w:ins w:id="436" w:author="Author">
              <w:r w:rsidR="0016647A">
                <w:rPr>
                  <w:rFonts w:ascii="Times New Roman" w:eastAsia="Times New Roman" w:hAnsi="Times New Roman" w:cs="Times New Roman"/>
                  <w:sz w:val="20"/>
                  <w:szCs w:val="20"/>
                  <w:lang w:val="en-GB" w:eastAsia="es-ES"/>
                </w:rPr>
                <w:t>4</w:t>
              </w:r>
            </w:ins>
            <w:del w:id="437" w:author="Author">
              <w:r w:rsidRPr="0098574A" w:rsidDel="0016647A">
                <w:rPr>
                  <w:rFonts w:ascii="Times New Roman" w:eastAsia="Times New Roman" w:hAnsi="Times New Roman" w:cs="Times New Roman"/>
                  <w:sz w:val="20"/>
                  <w:szCs w:val="20"/>
                  <w:lang w:val="en-GB" w:eastAsia="es-ES"/>
                </w:rPr>
                <w:delText>2</w:delText>
              </w:r>
            </w:del>
            <w:r w:rsidRPr="0098574A">
              <w:rPr>
                <w:rFonts w:ascii="Times New Roman" w:eastAsia="Times New Roman" w:hAnsi="Times New Roman" w:cs="Times New Roman"/>
                <w:sz w:val="20"/>
                <w:szCs w:val="20"/>
                <w:lang w:val="en-GB" w:eastAsia="es-ES"/>
              </w:rPr>
              <w:t>0/C0040</w:t>
            </w:r>
          </w:p>
        </w:tc>
        <w:tc>
          <w:tcPr>
            <w:tcW w:w="2198" w:type="dxa"/>
            <w:tcBorders>
              <w:top w:val="single" w:sz="4" w:space="0" w:color="auto"/>
              <w:left w:val="single" w:sz="4" w:space="0" w:color="auto"/>
              <w:bottom w:val="single" w:sz="4" w:space="0" w:color="auto"/>
              <w:right w:val="single" w:sz="4" w:space="0" w:color="auto"/>
            </w:tcBorders>
            <w:shd w:val="clear" w:color="auto" w:fill="auto"/>
            <w:tcPrChange w:id="438" w:author="Author">
              <w:tcPr>
                <w:tcW w:w="2531" w:type="dxa"/>
                <w:gridSpan w:val="4"/>
                <w:tcBorders>
                  <w:top w:val="single" w:sz="4" w:space="0" w:color="auto"/>
                  <w:left w:val="single" w:sz="4" w:space="0" w:color="auto"/>
                  <w:bottom w:val="single" w:sz="4" w:space="0" w:color="auto"/>
                  <w:right w:val="single" w:sz="4" w:space="0" w:color="auto"/>
                </w:tcBorders>
                <w:shd w:val="clear" w:color="auto" w:fill="auto"/>
              </w:tcPr>
            </w:tcPrChange>
          </w:tcPr>
          <w:p w14:paraId="200E98C9" w14:textId="27C84AC0"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values after shock – Assets – Health disability - morbidity risk – Income protection  </w:t>
            </w:r>
          </w:p>
        </w:tc>
        <w:tc>
          <w:tcPr>
            <w:tcW w:w="4819" w:type="dxa"/>
            <w:tcBorders>
              <w:top w:val="single" w:sz="4" w:space="0" w:color="auto"/>
              <w:left w:val="nil"/>
              <w:bottom w:val="single" w:sz="4" w:space="0" w:color="auto"/>
              <w:right w:val="single" w:sz="4" w:space="0" w:color="auto"/>
            </w:tcBorders>
            <w:shd w:val="clear" w:color="auto" w:fill="auto"/>
            <w:tcPrChange w:id="439" w:author="Author">
              <w:tcPr>
                <w:tcW w:w="5297" w:type="dxa"/>
                <w:gridSpan w:val="3"/>
                <w:tcBorders>
                  <w:top w:val="single" w:sz="4" w:space="0" w:color="auto"/>
                  <w:left w:val="nil"/>
                  <w:bottom w:val="single" w:sz="4" w:space="0" w:color="auto"/>
                  <w:right w:val="single" w:sz="4" w:space="0" w:color="auto"/>
                </w:tcBorders>
                <w:shd w:val="clear" w:color="auto" w:fill="auto"/>
              </w:tcPr>
            </w:tcPrChange>
          </w:tcPr>
          <w:p w14:paraId="41623C33" w14:textId="19300960"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the assets </w:t>
            </w:r>
            <w:del w:id="440" w:author="Author">
              <w:r w:rsidRPr="0098574A" w:rsidDel="00D46AD8">
                <w:rPr>
                  <w:rFonts w:ascii="Times New Roman" w:eastAsia="Times New Roman" w:hAnsi="Times New Roman" w:cs="Times New Roman"/>
                  <w:sz w:val="20"/>
                  <w:szCs w:val="20"/>
                  <w:lang w:val="en-GB" w:eastAsia="es-ES"/>
                </w:rPr>
                <w:delText>subject</w:delText>
              </w:r>
            </w:del>
            <w:ins w:id="441" w:author="Author">
              <w:r w:rsidR="00D46AD8">
                <w:rPr>
                  <w:rFonts w:ascii="Times New Roman" w:eastAsia="Times New Roman" w:hAnsi="Times New Roman" w:cs="Times New Roman"/>
                  <w:sz w:val="20"/>
                  <w:szCs w:val="20"/>
                  <w:lang w:val="en-GB" w:eastAsia="es-ES"/>
                </w:rPr>
                <w:t>sensitive</w:t>
              </w:r>
            </w:ins>
            <w:r w:rsidRPr="0098574A">
              <w:rPr>
                <w:rFonts w:ascii="Times New Roman" w:eastAsia="Times New Roman" w:hAnsi="Times New Roman" w:cs="Times New Roman"/>
                <w:sz w:val="20"/>
                <w:szCs w:val="20"/>
                <w:lang w:val="en-GB" w:eastAsia="es-ES"/>
              </w:rPr>
              <w:t xml:space="preserve"> to health disability – morbidity risk – Income protection charge, after the shock (i.e. as prescribed by standard formula).</w:t>
            </w:r>
          </w:p>
          <w:p w14:paraId="1DE43BDB"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6B080B18" w14:textId="57D90305" w:rsidR="00D27ADE" w:rsidRPr="0098574A" w:rsidRDefault="00D27ADE" w:rsidP="001B5D2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Recoverables from reinsurance and SPVs shall not be included in this cell.</w:t>
            </w:r>
          </w:p>
        </w:tc>
      </w:tr>
      <w:tr w:rsidR="00D27ADE" w:rsidRPr="0098574A" w14:paraId="069FA83D" w14:textId="77777777" w:rsidTr="0031437B">
        <w:trPr>
          <w:trHeight w:val="1843"/>
          <w:trPrChange w:id="442" w:author="Author">
            <w:trPr>
              <w:trHeight w:val="1843"/>
            </w:trPr>
          </w:trPrChange>
        </w:trPr>
        <w:tc>
          <w:tcPr>
            <w:tcW w:w="1630" w:type="dxa"/>
            <w:tcBorders>
              <w:top w:val="single" w:sz="4" w:space="0" w:color="auto"/>
              <w:left w:val="single" w:sz="4" w:space="0" w:color="auto"/>
              <w:bottom w:val="single" w:sz="4" w:space="0" w:color="auto"/>
              <w:right w:val="single" w:sz="4" w:space="0" w:color="auto"/>
            </w:tcBorders>
            <w:shd w:val="clear" w:color="auto" w:fill="auto"/>
            <w:tcPrChange w:id="443" w:author="Author">
              <w:tcPr>
                <w:tcW w:w="1630" w:type="dxa"/>
                <w:gridSpan w:val="2"/>
                <w:tcBorders>
                  <w:top w:val="single" w:sz="4" w:space="0" w:color="auto"/>
                  <w:left w:val="single" w:sz="4" w:space="0" w:color="auto"/>
                  <w:bottom w:val="single" w:sz="4" w:space="0" w:color="auto"/>
                  <w:right w:val="single" w:sz="4" w:space="0" w:color="auto"/>
                </w:tcBorders>
                <w:shd w:val="clear" w:color="auto" w:fill="auto"/>
              </w:tcPr>
            </w:tcPrChange>
          </w:tcPr>
          <w:p w14:paraId="10D8DCDE" w14:textId="622FF045" w:rsidR="00D27ADE" w:rsidRPr="0098574A" w:rsidDel="001866A4"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R03</w:t>
            </w:r>
            <w:ins w:id="444" w:author="Author">
              <w:r w:rsidR="0016647A">
                <w:rPr>
                  <w:rFonts w:ascii="Times New Roman" w:eastAsia="Times New Roman" w:hAnsi="Times New Roman" w:cs="Times New Roman"/>
                  <w:sz w:val="20"/>
                  <w:szCs w:val="20"/>
                  <w:lang w:val="en-GB" w:eastAsia="es-ES"/>
                </w:rPr>
                <w:t>4</w:t>
              </w:r>
            </w:ins>
            <w:del w:id="445" w:author="Author">
              <w:r w:rsidRPr="0098574A" w:rsidDel="0016647A">
                <w:rPr>
                  <w:rFonts w:ascii="Times New Roman" w:eastAsia="Times New Roman" w:hAnsi="Times New Roman" w:cs="Times New Roman"/>
                  <w:sz w:val="20"/>
                  <w:szCs w:val="20"/>
                  <w:lang w:val="en-GB" w:eastAsia="es-ES"/>
                </w:rPr>
                <w:delText>2</w:delText>
              </w:r>
            </w:del>
            <w:r w:rsidRPr="0098574A">
              <w:rPr>
                <w:rFonts w:ascii="Times New Roman" w:eastAsia="Times New Roman" w:hAnsi="Times New Roman" w:cs="Times New Roman"/>
                <w:sz w:val="20"/>
                <w:szCs w:val="20"/>
                <w:lang w:val="en-GB" w:eastAsia="es-ES"/>
              </w:rPr>
              <w:t>0/C0050</w:t>
            </w:r>
          </w:p>
        </w:tc>
        <w:tc>
          <w:tcPr>
            <w:tcW w:w="2198" w:type="dxa"/>
            <w:tcBorders>
              <w:top w:val="single" w:sz="4" w:space="0" w:color="auto"/>
              <w:left w:val="single" w:sz="4" w:space="0" w:color="auto"/>
              <w:bottom w:val="single" w:sz="4" w:space="0" w:color="auto"/>
              <w:right w:val="single" w:sz="4" w:space="0" w:color="auto"/>
            </w:tcBorders>
            <w:shd w:val="clear" w:color="auto" w:fill="auto"/>
            <w:tcPrChange w:id="446" w:author="Author">
              <w:tcPr>
                <w:tcW w:w="2531" w:type="dxa"/>
                <w:gridSpan w:val="4"/>
                <w:tcBorders>
                  <w:top w:val="single" w:sz="4" w:space="0" w:color="auto"/>
                  <w:left w:val="single" w:sz="4" w:space="0" w:color="auto"/>
                  <w:bottom w:val="single" w:sz="4" w:space="0" w:color="auto"/>
                  <w:right w:val="single" w:sz="4" w:space="0" w:color="auto"/>
                </w:tcBorders>
                <w:shd w:val="clear" w:color="auto" w:fill="auto"/>
              </w:tcPr>
            </w:tcPrChange>
          </w:tcPr>
          <w:p w14:paraId="6A9DE971" w14:textId="49E87C92"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Absolute values after shock – Liabilities (after the loss absorbing capacity of technical provisions) – Health disability - morbidity  risk – Income protection</w:t>
            </w:r>
          </w:p>
        </w:tc>
        <w:tc>
          <w:tcPr>
            <w:tcW w:w="4819" w:type="dxa"/>
            <w:tcBorders>
              <w:top w:val="single" w:sz="4" w:space="0" w:color="auto"/>
              <w:left w:val="nil"/>
              <w:bottom w:val="single" w:sz="4" w:space="0" w:color="auto"/>
              <w:right w:val="single" w:sz="4" w:space="0" w:color="auto"/>
            </w:tcBorders>
            <w:shd w:val="clear" w:color="auto" w:fill="auto"/>
            <w:tcPrChange w:id="447" w:author="Author">
              <w:tcPr>
                <w:tcW w:w="5297" w:type="dxa"/>
                <w:gridSpan w:val="3"/>
                <w:tcBorders>
                  <w:top w:val="single" w:sz="4" w:space="0" w:color="auto"/>
                  <w:left w:val="nil"/>
                  <w:bottom w:val="single" w:sz="4" w:space="0" w:color="auto"/>
                  <w:right w:val="single" w:sz="4" w:space="0" w:color="auto"/>
                </w:tcBorders>
                <w:shd w:val="clear" w:color="auto" w:fill="auto"/>
              </w:tcPr>
            </w:tcPrChange>
          </w:tcPr>
          <w:p w14:paraId="3C8A5AFB" w14:textId="62E46B15"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liabilities (after the loss absorbing capacity of technical provisions) </w:t>
            </w:r>
            <w:del w:id="448" w:author="Author">
              <w:r w:rsidRPr="0098574A" w:rsidDel="00D46AD8">
                <w:rPr>
                  <w:rFonts w:ascii="Times New Roman" w:eastAsia="Times New Roman" w:hAnsi="Times New Roman" w:cs="Times New Roman"/>
                  <w:sz w:val="20"/>
                  <w:szCs w:val="20"/>
                  <w:lang w:val="en-GB" w:eastAsia="es-ES"/>
                </w:rPr>
                <w:delText>subject</w:delText>
              </w:r>
            </w:del>
            <w:ins w:id="449" w:author="Author">
              <w:r w:rsidR="00D46AD8">
                <w:rPr>
                  <w:rFonts w:ascii="Times New Roman" w:eastAsia="Times New Roman" w:hAnsi="Times New Roman" w:cs="Times New Roman"/>
                  <w:sz w:val="20"/>
                  <w:szCs w:val="20"/>
                  <w:lang w:val="en-GB" w:eastAsia="es-ES"/>
                </w:rPr>
                <w:t>sensitive</w:t>
              </w:r>
            </w:ins>
            <w:r w:rsidRPr="0098574A">
              <w:rPr>
                <w:rFonts w:ascii="Times New Roman" w:eastAsia="Times New Roman" w:hAnsi="Times New Roman" w:cs="Times New Roman"/>
                <w:sz w:val="20"/>
                <w:szCs w:val="20"/>
                <w:lang w:val="en-GB" w:eastAsia="es-ES"/>
              </w:rPr>
              <w:t xml:space="preserve"> to health disability – morbidity risk – Income protection, after the shock (i.e. as prescribed by standard formula).</w:t>
            </w:r>
          </w:p>
          <w:p w14:paraId="22D115B1"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4711881D" w14:textId="4A39FE38" w:rsidR="00D27ADE" w:rsidRPr="0098574A" w:rsidRDefault="00D27ADE" w:rsidP="001B5D2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D27ADE" w:rsidRPr="0098574A" w14:paraId="05F99A57" w14:textId="77777777" w:rsidTr="0031437B">
        <w:trPr>
          <w:trHeight w:val="1729"/>
          <w:trPrChange w:id="450" w:author="Author">
            <w:trPr>
              <w:trHeight w:val="1729"/>
            </w:trPr>
          </w:trPrChange>
        </w:trPr>
        <w:tc>
          <w:tcPr>
            <w:tcW w:w="1630" w:type="dxa"/>
            <w:tcBorders>
              <w:top w:val="single" w:sz="4" w:space="0" w:color="auto"/>
              <w:left w:val="single" w:sz="4" w:space="0" w:color="auto"/>
              <w:bottom w:val="single" w:sz="4" w:space="0" w:color="auto"/>
              <w:right w:val="single" w:sz="4" w:space="0" w:color="auto"/>
            </w:tcBorders>
            <w:shd w:val="clear" w:color="auto" w:fill="auto"/>
            <w:tcPrChange w:id="451" w:author="Author">
              <w:tcPr>
                <w:tcW w:w="1630" w:type="dxa"/>
                <w:gridSpan w:val="2"/>
                <w:tcBorders>
                  <w:top w:val="single" w:sz="4" w:space="0" w:color="auto"/>
                  <w:left w:val="single" w:sz="4" w:space="0" w:color="auto"/>
                  <w:bottom w:val="single" w:sz="4" w:space="0" w:color="auto"/>
                  <w:right w:val="single" w:sz="4" w:space="0" w:color="auto"/>
                </w:tcBorders>
                <w:shd w:val="clear" w:color="auto" w:fill="auto"/>
              </w:tcPr>
            </w:tcPrChange>
          </w:tcPr>
          <w:p w14:paraId="3605EE9F" w14:textId="64217270" w:rsidR="00D27ADE" w:rsidRPr="0098574A" w:rsidDel="001866A4"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R03</w:t>
            </w:r>
            <w:ins w:id="452" w:author="Author">
              <w:r w:rsidR="0016647A">
                <w:rPr>
                  <w:rFonts w:ascii="Times New Roman" w:eastAsia="Times New Roman" w:hAnsi="Times New Roman" w:cs="Times New Roman"/>
                  <w:sz w:val="20"/>
                  <w:szCs w:val="20"/>
                  <w:lang w:val="en-GB" w:eastAsia="es-ES"/>
                </w:rPr>
                <w:t>4</w:t>
              </w:r>
            </w:ins>
            <w:del w:id="453" w:author="Author">
              <w:r w:rsidRPr="0098574A" w:rsidDel="0016647A">
                <w:rPr>
                  <w:rFonts w:ascii="Times New Roman" w:eastAsia="Times New Roman" w:hAnsi="Times New Roman" w:cs="Times New Roman"/>
                  <w:sz w:val="20"/>
                  <w:szCs w:val="20"/>
                  <w:lang w:val="en-GB" w:eastAsia="es-ES"/>
                </w:rPr>
                <w:delText>2</w:delText>
              </w:r>
            </w:del>
            <w:r w:rsidRPr="0098574A">
              <w:rPr>
                <w:rFonts w:ascii="Times New Roman" w:eastAsia="Times New Roman" w:hAnsi="Times New Roman" w:cs="Times New Roman"/>
                <w:sz w:val="20"/>
                <w:szCs w:val="20"/>
                <w:lang w:val="en-GB" w:eastAsia="es-ES"/>
              </w:rPr>
              <w:t>0/C0060</w:t>
            </w:r>
          </w:p>
        </w:tc>
        <w:tc>
          <w:tcPr>
            <w:tcW w:w="2198" w:type="dxa"/>
            <w:tcBorders>
              <w:top w:val="single" w:sz="4" w:space="0" w:color="auto"/>
              <w:left w:val="single" w:sz="4" w:space="0" w:color="auto"/>
              <w:bottom w:val="single" w:sz="4" w:space="0" w:color="auto"/>
              <w:right w:val="single" w:sz="4" w:space="0" w:color="auto"/>
            </w:tcBorders>
            <w:shd w:val="clear" w:color="auto" w:fill="auto"/>
            <w:tcPrChange w:id="454" w:author="Author">
              <w:tcPr>
                <w:tcW w:w="2531" w:type="dxa"/>
                <w:gridSpan w:val="4"/>
                <w:tcBorders>
                  <w:top w:val="single" w:sz="4" w:space="0" w:color="auto"/>
                  <w:left w:val="single" w:sz="4" w:space="0" w:color="auto"/>
                  <w:bottom w:val="single" w:sz="4" w:space="0" w:color="auto"/>
                  <w:right w:val="single" w:sz="4" w:space="0" w:color="auto"/>
                </w:tcBorders>
                <w:shd w:val="clear" w:color="auto" w:fill="auto"/>
              </w:tcPr>
            </w:tcPrChange>
          </w:tcPr>
          <w:p w14:paraId="1CA02806" w14:textId="76FFB830"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Absolute value after shock – Net solvency capital requirements–Health disability - morbidity  risk – Income protection</w:t>
            </w:r>
          </w:p>
        </w:tc>
        <w:tc>
          <w:tcPr>
            <w:tcW w:w="4819" w:type="dxa"/>
            <w:tcBorders>
              <w:top w:val="single" w:sz="4" w:space="0" w:color="auto"/>
              <w:left w:val="nil"/>
              <w:bottom w:val="single" w:sz="4" w:space="0" w:color="auto"/>
              <w:right w:val="single" w:sz="4" w:space="0" w:color="auto"/>
            </w:tcBorders>
            <w:shd w:val="clear" w:color="auto" w:fill="auto"/>
            <w:tcPrChange w:id="455" w:author="Author">
              <w:tcPr>
                <w:tcW w:w="5297" w:type="dxa"/>
                <w:gridSpan w:val="3"/>
                <w:tcBorders>
                  <w:top w:val="single" w:sz="4" w:space="0" w:color="auto"/>
                  <w:left w:val="nil"/>
                  <w:bottom w:val="single" w:sz="4" w:space="0" w:color="auto"/>
                  <w:right w:val="single" w:sz="4" w:space="0" w:color="auto"/>
                </w:tcBorders>
                <w:shd w:val="clear" w:color="auto" w:fill="auto"/>
              </w:tcPr>
            </w:tcPrChange>
          </w:tcPr>
          <w:p w14:paraId="5924BC4F" w14:textId="7CA58B8E"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net capital charge for health disability – morbidity risk – Income protection, after adjustment for the loss absorbing capacity of technical provisions. </w:t>
            </w:r>
          </w:p>
          <w:p w14:paraId="71591ACE"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472C34FD" w14:textId="3799A498" w:rsidR="00D27ADE" w:rsidRPr="0098574A" w:rsidRDefault="00D27ADE" w:rsidP="001B5D2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If R0040/C0010=1, this item represents net capital charge for health disability – morbidity risk – Income protection calculated using simplifications.</w:t>
            </w:r>
          </w:p>
        </w:tc>
      </w:tr>
      <w:tr w:rsidR="00D27ADE" w:rsidRPr="0098574A" w14:paraId="292DEB66" w14:textId="77777777" w:rsidTr="0031437B">
        <w:trPr>
          <w:trHeight w:val="1975"/>
          <w:trPrChange w:id="456" w:author="Author">
            <w:trPr>
              <w:trHeight w:val="1975"/>
            </w:trPr>
          </w:trPrChange>
        </w:trPr>
        <w:tc>
          <w:tcPr>
            <w:tcW w:w="1630" w:type="dxa"/>
            <w:tcBorders>
              <w:top w:val="single" w:sz="4" w:space="0" w:color="auto"/>
              <w:left w:val="single" w:sz="4" w:space="0" w:color="auto"/>
              <w:bottom w:val="single" w:sz="4" w:space="0" w:color="auto"/>
              <w:right w:val="single" w:sz="4" w:space="0" w:color="auto"/>
            </w:tcBorders>
            <w:shd w:val="clear" w:color="auto" w:fill="auto"/>
            <w:tcPrChange w:id="457" w:author="Author">
              <w:tcPr>
                <w:tcW w:w="1630" w:type="dxa"/>
                <w:gridSpan w:val="2"/>
                <w:tcBorders>
                  <w:top w:val="single" w:sz="4" w:space="0" w:color="auto"/>
                  <w:left w:val="single" w:sz="4" w:space="0" w:color="auto"/>
                  <w:bottom w:val="single" w:sz="4" w:space="0" w:color="auto"/>
                  <w:right w:val="single" w:sz="4" w:space="0" w:color="auto"/>
                </w:tcBorders>
                <w:shd w:val="clear" w:color="auto" w:fill="auto"/>
              </w:tcPr>
            </w:tcPrChange>
          </w:tcPr>
          <w:p w14:paraId="53A2B992" w14:textId="723017B0" w:rsidR="00D27ADE" w:rsidRPr="0098574A" w:rsidDel="001866A4"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R03</w:t>
            </w:r>
            <w:ins w:id="458" w:author="Author">
              <w:r w:rsidR="0016647A">
                <w:rPr>
                  <w:rFonts w:ascii="Times New Roman" w:eastAsia="Times New Roman" w:hAnsi="Times New Roman" w:cs="Times New Roman"/>
                  <w:sz w:val="20"/>
                  <w:szCs w:val="20"/>
                  <w:lang w:val="en-GB" w:eastAsia="es-ES"/>
                </w:rPr>
                <w:t>4</w:t>
              </w:r>
            </w:ins>
            <w:del w:id="459" w:author="Author">
              <w:r w:rsidRPr="0098574A" w:rsidDel="0016647A">
                <w:rPr>
                  <w:rFonts w:ascii="Times New Roman" w:eastAsia="Times New Roman" w:hAnsi="Times New Roman" w:cs="Times New Roman"/>
                  <w:sz w:val="20"/>
                  <w:szCs w:val="20"/>
                  <w:lang w:val="en-GB" w:eastAsia="es-ES"/>
                </w:rPr>
                <w:delText>2</w:delText>
              </w:r>
            </w:del>
            <w:r w:rsidRPr="0098574A">
              <w:rPr>
                <w:rFonts w:ascii="Times New Roman" w:eastAsia="Times New Roman" w:hAnsi="Times New Roman" w:cs="Times New Roman"/>
                <w:sz w:val="20"/>
                <w:szCs w:val="20"/>
                <w:lang w:val="en-GB" w:eastAsia="es-ES"/>
              </w:rPr>
              <w:t>0/C0070</w:t>
            </w:r>
          </w:p>
        </w:tc>
        <w:tc>
          <w:tcPr>
            <w:tcW w:w="2198" w:type="dxa"/>
            <w:tcBorders>
              <w:top w:val="single" w:sz="4" w:space="0" w:color="auto"/>
              <w:left w:val="single" w:sz="4" w:space="0" w:color="auto"/>
              <w:bottom w:val="single" w:sz="4" w:space="0" w:color="auto"/>
              <w:right w:val="single" w:sz="4" w:space="0" w:color="auto"/>
            </w:tcBorders>
            <w:shd w:val="clear" w:color="auto" w:fill="auto"/>
            <w:tcPrChange w:id="460" w:author="Author">
              <w:tcPr>
                <w:tcW w:w="2531" w:type="dxa"/>
                <w:gridSpan w:val="4"/>
                <w:tcBorders>
                  <w:top w:val="single" w:sz="4" w:space="0" w:color="auto"/>
                  <w:left w:val="single" w:sz="4" w:space="0" w:color="auto"/>
                  <w:bottom w:val="single" w:sz="4" w:space="0" w:color="auto"/>
                  <w:right w:val="single" w:sz="4" w:space="0" w:color="auto"/>
                </w:tcBorders>
                <w:shd w:val="clear" w:color="auto" w:fill="auto"/>
              </w:tcPr>
            </w:tcPrChange>
          </w:tcPr>
          <w:p w14:paraId="24B5F832" w14:textId="4B4A10C2"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 after shock – Liabilities (before the loss absorbing capacity of technical provisions) – Health disability - morbidity risk – Income protection </w:t>
            </w:r>
          </w:p>
        </w:tc>
        <w:tc>
          <w:tcPr>
            <w:tcW w:w="4819" w:type="dxa"/>
            <w:tcBorders>
              <w:top w:val="single" w:sz="4" w:space="0" w:color="auto"/>
              <w:left w:val="nil"/>
              <w:bottom w:val="single" w:sz="4" w:space="0" w:color="auto"/>
              <w:right w:val="single" w:sz="4" w:space="0" w:color="auto"/>
            </w:tcBorders>
            <w:shd w:val="clear" w:color="auto" w:fill="auto"/>
            <w:tcPrChange w:id="461" w:author="Author">
              <w:tcPr>
                <w:tcW w:w="5297" w:type="dxa"/>
                <w:gridSpan w:val="3"/>
                <w:tcBorders>
                  <w:top w:val="single" w:sz="4" w:space="0" w:color="auto"/>
                  <w:left w:val="nil"/>
                  <w:bottom w:val="single" w:sz="4" w:space="0" w:color="auto"/>
                  <w:right w:val="single" w:sz="4" w:space="0" w:color="auto"/>
                </w:tcBorders>
                <w:shd w:val="clear" w:color="auto" w:fill="auto"/>
              </w:tcPr>
            </w:tcPrChange>
          </w:tcPr>
          <w:p w14:paraId="2DDA78CC"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absolute value of the liabilities (before the loss absorbing capacity of technical provisions) underlying health disability - morbidity risk – Income protection charge, after the shock (i.e. as prescribed by standard formula) as used to compute the risk.</w:t>
            </w:r>
          </w:p>
          <w:p w14:paraId="3158E468"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73FF6E0D" w14:textId="3A3F2965"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D27ADE" w:rsidRPr="0098574A" w14:paraId="5E62965D" w14:textId="77777777" w:rsidTr="0031437B">
        <w:trPr>
          <w:trHeight w:val="1828"/>
          <w:trPrChange w:id="462" w:author="Author">
            <w:trPr>
              <w:trHeight w:val="1828"/>
            </w:trPr>
          </w:trPrChange>
        </w:trPr>
        <w:tc>
          <w:tcPr>
            <w:tcW w:w="1630" w:type="dxa"/>
            <w:tcBorders>
              <w:top w:val="single" w:sz="4" w:space="0" w:color="auto"/>
              <w:left w:val="single" w:sz="4" w:space="0" w:color="auto"/>
              <w:bottom w:val="single" w:sz="4" w:space="0" w:color="auto"/>
              <w:right w:val="single" w:sz="4" w:space="0" w:color="auto"/>
            </w:tcBorders>
            <w:shd w:val="clear" w:color="auto" w:fill="auto"/>
            <w:tcPrChange w:id="463" w:author="Author">
              <w:tcPr>
                <w:tcW w:w="1630" w:type="dxa"/>
                <w:gridSpan w:val="2"/>
                <w:tcBorders>
                  <w:top w:val="single" w:sz="4" w:space="0" w:color="auto"/>
                  <w:left w:val="single" w:sz="4" w:space="0" w:color="auto"/>
                  <w:bottom w:val="single" w:sz="4" w:space="0" w:color="auto"/>
                  <w:right w:val="single" w:sz="4" w:space="0" w:color="auto"/>
                </w:tcBorders>
                <w:shd w:val="clear" w:color="auto" w:fill="auto"/>
              </w:tcPr>
            </w:tcPrChange>
          </w:tcPr>
          <w:p w14:paraId="61AC7980" w14:textId="3A09B572" w:rsidR="00D27ADE" w:rsidRPr="0098574A" w:rsidDel="001866A4"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R03</w:t>
            </w:r>
            <w:ins w:id="464" w:author="Author">
              <w:r w:rsidR="0016647A">
                <w:rPr>
                  <w:rFonts w:ascii="Times New Roman" w:eastAsia="Times New Roman" w:hAnsi="Times New Roman" w:cs="Times New Roman"/>
                  <w:sz w:val="20"/>
                  <w:szCs w:val="20"/>
                  <w:lang w:val="en-GB" w:eastAsia="es-ES"/>
                </w:rPr>
                <w:t>4</w:t>
              </w:r>
            </w:ins>
            <w:del w:id="465" w:author="Author">
              <w:r w:rsidRPr="0098574A" w:rsidDel="0016647A">
                <w:rPr>
                  <w:rFonts w:ascii="Times New Roman" w:eastAsia="Times New Roman" w:hAnsi="Times New Roman" w:cs="Times New Roman"/>
                  <w:sz w:val="20"/>
                  <w:szCs w:val="20"/>
                  <w:lang w:val="en-GB" w:eastAsia="es-ES"/>
                </w:rPr>
                <w:delText>2</w:delText>
              </w:r>
            </w:del>
            <w:r w:rsidRPr="0098574A">
              <w:rPr>
                <w:rFonts w:ascii="Times New Roman" w:eastAsia="Times New Roman" w:hAnsi="Times New Roman" w:cs="Times New Roman"/>
                <w:sz w:val="20"/>
                <w:szCs w:val="20"/>
                <w:lang w:val="en-GB" w:eastAsia="es-ES"/>
              </w:rPr>
              <w:t>0/C0080</w:t>
            </w:r>
          </w:p>
        </w:tc>
        <w:tc>
          <w:tcPr>
            <w:tcW w:w="2198" w:type="dxa"/>
            <w:tcBorders>
              <w:top w:val="single" w:sz="4" w:space="0" w:color="auto"/>
              <w:left w:val="single" w:sz="4" w:space="0" w:color="auto"/>
              <w:bottom w:val="single" w:sz="4" w:space="0" w:color="auto"/>
              <w:right w:val="single" w:sz="4" w:space="0" w:color="auto"/>
            </w:tcBorders>
            <w:shd w:val="clear" w:color="auto" w:fill="auto"/>
            <w:tcPrChange w:id="466" w:author="Author">
              <w:tcPr>
                <w:tcW w:w="2531" w:type="dxa"/>
                <w:gridSpan w:val="4"/>
                <w:tcBorders>
                  <w:top w:val="single" w:sz="4" w:space="0" w:color="auto"/>
                  <w:left w:val="single" w:sz="4" w:space="0" w:color="auto"/>
                  <w:bottom w:val="single" w:sz="4" w:space="0" w:color="auto"/>
                  <w:right w:val="single" w:sz="4" w:space="0" w:color="auto"/>
                </w:tcBorders>
                <w:shd w:val="clear" w:color="auto" w:fill="auto"/>
              </w:tcPr>
            </w:tcPrChange>
          </w:tcPr>
          <w:p w14:paraId="30BE0E59" w14:textId="7371BE1C"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Absolute value after shock – Gross solvency capital– Health disability - morbidity  risk – Income protection</w:t>
            </w:r>
          </w:p>
        </w:tc>
        <w:tc>
          <w:tcPr>
            <w:tcW w:w="4819" w:type="dxa"/>
            <w:tcBorders>
              <w:top w:val="single" w:sz="4" w:space="0" w:color="auto"/>
              <w:left w:val="nil"/>
              <w:bottom w:val="single" w:sz="4" w:space="0" w:color="auto"/>
              <w:right w:val="single" w:sz="4" w:space="0" w:color="auto"/>
            </w:tcBorders>
            <w:shd w:val="clear" w:color="auto" w:fill="auto"/>
            <w:tcPrChange w:id="467" w:author="Author">
              <w:tcPr>
                <w:tcW w:w="5297" w:type="dxa"/>
                <w:gridSpan w:val="3"/>
                <w:tcBorders>
                  <w:top w:val="single" w:sz="4" w:space="0" w:color="auto"/>
                  <w:left w:val="nil"/>
                  <w:bottom w:val="single" w:sz="4" w:space="0" w:color="auto"/>
                  <w:right w:val="single" w:sz="4" w:space="0" w:color="auto"/>
                </w:tcBorders>
                <w:shd w:val="clear" w:color="auto" w:fill="auto"/>
              </w:tcPr>
            </w:tcPrChange>
          </w:tcPr>
          <w:p w14:paraId="71489F24" w14:textId="6DE9E91F"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gross capital charge (before the loss absorbing capacity of technical provisions) for health disability - morbidity risk – Income protection.</w:t>
            </w:r>
          </w:p>
          <w:p w14:paraId="0A0E2F41"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063946ED" w14:textId="0D407498" w:rsidR="00D27ADE" w:rsidRPr="0098574A" w:rsidRDefault="00D27ADE" w:rsidP="001B5D2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If R0040/C0010=1, this item represents gross capital charge for health disability – morbidity risk – Income protection calculated using simplifications.</w:t>
            </w:r>
          </w:p>
        </w:tc>
      </w:tr>
      <w:tr w:rsidR="00D27ADE" w:rsidRPr="0098574A" w14:paraId="0F649C94" w14:textId="77777777" w:rsidTr="0031437B">
        <w:trPr>
          <w:trHeight w:val="1193"/>
          <w:trPrChange w:id="468" w:author="Author">
            <w:trPr>
              <w:trHeight w:val="1193"/>
            </w:trPr>
          </w:trPrChange>
        </w:trPr>
        <w:tc>
          <w:tcPr>
            <w:tcW w:w="1630" w:type="dxa"/>
            <w:tcBorders>
              <w:top w:val="single" w:sz="4" w:space="0" w:color="auto"/>
              <w:left w:val="single" w:sz="4" w:space="0" w:color="auto"/>
              <w:bottom w:val="single" w:sz="4" w:space="0" w:color="auto"/>
              <w:right w:val="single" w:sz="4" w:space="0" w:color="auto"/>
            </w:tcBorders>
            <w:shd w:val="clear" w:color="auto" w:fill="auto"/>
            <w:tcPrChange w:id="469" w:author="Author">
              <w:tcPr>
                <w:tcW w:w="1630" w:type="dxa"/>
                <w:gridSpan w:val="2"/>
                <w:tcBorders>
                  <w:top w:val="single" w:sz="4" w:space="0" w:color="auto"/>
                  <w:left w:val="single" w:sz="4" w:space="0" w:color="auto"/>
                  <w:bottom w:val="single" w:sz="4" w:space="0" w:color="auto"/>
                  <w:right w:val="single" w:sz="4" w:space="0" w:color="auto"/>
                </w:tcBorders>
                <w:shd w:val="clear" w:color="auto" w:fill="auto"/>
              </w:tcPr>
            </w:tcPrChange>
          </w:tcPr>
          <w:p w14:paraId="63B527BA" w14:textId="5FF92B0F"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R0400/C0060</w:t>
            </w:r>
          </w:p>
          <w:p w14:paraId="71D2A928" w14:textId="37C1E502" w:rsidR="00933052" w:rsidRPr="0098574A" w:rsidRDefault="00933052">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(C04)</w:t>
            </w:r>
          </w:p>
        </w:tc>
        <w:tc>
          <w:tcPr>
            <w:tcW w:w="2198" w:type="dxa"/>
            <w:tcBorders>
              <w:top w:val="single" w:sz="4" w:space="0" w:color="auto"/>
              <w:left w:val="single" w:sz="4" w:space="0" w:color="auto"/>
              <w:bottom w:val="single" w:sz="4" w:space="0" w:color="auto"/>
              <w:right w:val="single" w:sz="4" w:space="0" w:color="auto"/>
            </w:tcBorders>
            <w:shd w:val="clear" w:color="auto" w:fill="auto"/>
            <w:hideMark/>
            <w:tcPrChange w:id="470" w:author="Author">
              <w:tcPr>
                <w:tcW w:w="2531" w:type="dxa"/>
                <w:gridSpan w:val="4"/>
                <w:tcBorders>
                  <w:top w:val="single" w:sz="4" w:space="0" w:color="auto"/>
                  <w:left w:val="single" w:sz="4" w:space="0" w:color="auto"/>
                  <w:bottom w:val="single" w:sz="4" w:space="0" w:color="auto"/>
                  <w:right w:val="single" w:sz="4" w:space="0" w:color="auto"/>
                </w:tcBorders>
                <w:shd w:val="clear" w:color="auto" w:fill="auto"/>
                <w:hideMark/>
              </w:tcPr>
            </w:tcPrChange>
          </w:tcPr>
          <w:p w14:paraId="39B06AB4" w14:textId="609CD364"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 after shock – Net solvency capital requirements– SLT Health lapse risk </w:t>
            </w:r>
          </w:p>
        </w:tc>
        <w:tc>
          <w:tcPr>
            <w:tcW w:w="4819" w:type="dxa"/>
            <w:tcBorders>
              <w:top w:val="single" w:sz="4" w:space="0" w:color="auto"/>
              <w:left w:val="nil"/>
              <w:bottom w:val="single" w:sz="4" w:space="0" w:color="auto"/>
              <w:right w:val="single" w:sz="4" w:space="0" w:color="auto"/>
            </w:tcBorders>
            <w:shd w:val="clear" w:color="auto" w:fill="auto"/>
            <w:hideMark/>
            <w:tcPrChange w:id="471" w:author="Author">
              <w:tcPr>
                <w:tcW w:w="5297" w:type="dxa"/>
                <w:gridSpan w:val="3"/>
                <w:tcBorders>
                  <w:top w:val="single" w:sz="4" w:space="0" w:color="auto"/>
                  <w:left w:val="nil"/>
                  <w:bottom w:val="single" w:sz="4" w:space="0" w:color="auto"/>
                  <w:right w:val="single" w:sz="4" w:space="0" w:color="auto"/>
                </w:tcBorders>
                <w:shd w:val="clear" w:color="auto" w:fill="auto"/>
                <w:hideMark/>
              </w:tcPr>
            </w:tcPrChange>
          </w:tcPr>
          <w:p w14:paraId="3FFA48F1" w14:textId="7B66852E"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overall net capital charge for SLT health lapse risk, after adjustment for the loss absorbing capacity of technical provisions</w:t>
            </w:r>
          </w:p>
          <w:p w14:paraId="7FCD1F50"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w:t>
            </w:r>
          </w:p>
          <w:p w14:paraId="7B373120" w14:textId="3A6C409D"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r>
      <w:tr w:rsidR="00D27ADE" w:rsidRPr="0098574A" w14:paraId="582A5091" w14:textId="77777777" w:rsidTr="0031437B">
        <w:trPr>
          <w:trHeight w:val="1028"/>
          <w:trPrChange w:id="472" w:author="Author">
            <w:trPr>
              <w:trHeight w:val="1028"/>
            </w:trPr>
          </w:trPrChange>
        </w:trPr>
        <w:tc>
          <w:tcPr>
            <w:tcW w:w="1630" w:type="dxa"/>
            <w:tcBorders>
              <w:top w:val="single" w:sz="4" w:space="0" w:color="auto"/>
              <w:left w:val="single" w:sz="4" w:space="0" w:color="auto"/>
              <w:bottom w:val="single" w:sz="4" w:space="0" w:color="auto"/>
              <w:right w:val="single" w:sz="4" w:space="0" w:color="auto"/>
            </w:tcBorders>
            <w:shd w:val="clear" w:color="auto" w:fill="auto"/>
            <w:tcPrChange w:id="473" w:author="Author">
              <w:tcPr>
                <w:tcW w:w="1630" w:type="dxa"/>
                <w:gridSpan w:val="2"/>
                <w:tcBorders>
                  <w:top w:val="single" w:sz="4" w:space="0" w:color="auto"/>
                  <w:left w:val="single" w:sz="4" w:space="0" w:color="auto"/>
                  <w:bottom w:val="single" w:sz="4" w:space="0" w:color="auto"/>
                  <w:right w:val="single" w:sz="4" w:space="0" w:color="auto"/>
                </w:tcBorders>
                <w:shd w:val="clear" w:color="auto" w:fill="auto"/>
              </w:tcPr>
            </w:tcPrChange>
          </w:tcPr>
          <w:p w14:paraId="30563B46" w14:textId="65821E76"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R0400/C0080</w:t>
            </w:r>
          </w:p>
          <w:p w14:paraId="3473EBC5" w14:textId="772CC25F" w:rsidR="00933052" w:rsidRPr="0098574A" w:rsidRDefault="00933052">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(D04)</w:t>
            </w:r>
          </w:p>
        </w:tc>
        <w:tc>
          <w:tcPr>
            <w:tcW w:w="2198" w:type="dxa"/>
            <w:tcBorders>
              <w:top w:val="single" w:sz="4" w:space="0" w:color="auto"/>
              <w:left w:val="single" w:sz="4" w:space="0" w:color="auto"/>
              <w:bottom w:val="single" w:sz="4" w:space="0" w:color="auto"/>
              <w:right w:val="single" w:sz="4" w:space="0" w:color="auto"/>
            </w:tcBorders>
            <w:shd w:val="clear" w:color="auto" w:fill="auto"/>
            <w:hideMark/>
            <w:tcPrChange w:id="474" w:author="Author">
              <w:tcPr>
                <w:tcW w:w="2531" w:type="dxa"/>
                <w:gridSpan w:val="4"/>
                <w:tcBorders>
                  <w:top w:val="single" w:sz="4" w:space="0" w:color="auto"/>
                  <w:left w:val="single" w:sz="4" w:space="0" w:color="auto"/>
                  <w:bottom w:val="single" w:sz="4" w:space="0" w:color="auto"/>
                  <w:right w:val="single" w:sz="4" w:space="0" w:color="auto"/>
                </w:tcBorders>
                <w:shd w:val="clear" w:color="auto" w:fill="auto"/>
                <w:hideMark/>
              </w:tcPr>
            </w:tcPrChange>
          </w:tcPr>
          <w:p w14:paraId="5E28C06D" w14:textId="7AE89D5F"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 after shock – Gross solvency capital - SLT Health lapse risk </w:t>
            </w:r>
          </w:p>
        </w:tc>
        <w:tc>
          <w:tcPr>
            <w:tcW w:w="4819" w:type="dxa"/>
            <w:tcBorders>
              <w:top w:val="single" w:sz="4" w:space="0" w:color="auto"/>
              <w:left w:val="nil"/>
              <w:right w:val="single" w:sz="4" w:space="0" w:color="auto"/>
            </w:tcBorders>
            <w:shd w:val="clear" w:color="auto" w:fill="auto"/>
            <w:hideMark/>
            <w:tcPrChange w:id="475" w:author="Author">
              <w:tcPr>
                <w:tcW w:w="5297" w:type="dxa"/>
                <w:gridSpan w:val="3"/>
                <w:tcBorders>
                  <w:top w:val="single" w:sz="4" w:space="0" w:color="auto"/>
                  <w:left w:val="nil"/>
                  <w:right w:val="single" w:sz="4" w:space="0" w:color="auto"/>
                </w:tcBorders>
                <w:shd w:val="clear" w:color="auto" w:fill="auto"/>
                <w:hideMark/>
              </w:tcPr>
            </w:tcPrChange>
          </w:tcPr>
          <w:p w14:paraId="5C6B09F6" w14:textId="3F278D44"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overall gross capital charge (before the loss absorbing capacity for technical provisions) for SLT health lapse risk.</w:t>
            </w:r>
          </w:p>
          <w:p w14:paraId="1169FF95"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w:t>
            </w:r>
          </w:p>
          <w:p w14:paraId="2A7EA91C" w14:textId="00FA2BA4"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r>
      <w:tr w:rsidR="00D27ADE" w:rsidRPr="0098574A" w14:paraId="30463E67" w14:textId="77777777" w:rsidTr="0031437B">
        <w:trPr>
          <w:trHeight w:val="1080"/>
          <w:trPrChange w:id="476" w:author="Author">
            <w:trPr>
              <w:trHeight w:val="1080"/>
            </w:trPr>
          </w:trPrChange>
        </w:trPr>
        <w:tc>
          <w:tcPr>
            <w:tcW w:w="1630" w:type="dxa"/>
            <w:tcBorders>
              <w:top w:val="single" w:sz="4" w:space="0" w:color="auto"/>
              <w:left w:val="single" w:sz="4" w:space="0" w:color="auto"/>
              <w:bottom w:val="single" w:sz="4" w:space="0" w:color="auto"/>
              <w:right w:val="single" w:sz="4" w:space="0" w:color="auto"/>
            </w:tcBorders>
            <w:shd w:val="clear" w:color="auto" w:fill="auto"/>
            <w:tcPrChange w:id="477" w:author="Author">
              <w:tcPr>
                <w:tcW w:w="1630" w:type="dxa"/>
                <w:gridSpan w:val="2"/>
                <w:tcBorders>
                  <w:top w:val="single" w:sz="4" w:space="0" w:color="auto"/>
                  <w:left w:val="single" w:sz="4" w:space="0" w:color="auto"/>
                  <w:bottom w:val="single" w:sz="4" w:space="0" w:color="auto"/>
                  <w:right w:val="single" w:sz="4" w:space="0" w:color="auto"/>
                </w:tcBorders>
                <w:shd w:val="clear" w:color="auto" w:fill="auto"/>
              </w:tcPr>
            </w:tcPrChange>
          </w:tcPr>
          <w:p w14:paraId="20577826" w14:textId="0DC11C92"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R0410/C0020</w:t>
            </w:r>
          </w:p>
          <w:p w14:paraId="6CB120DC" w14:textId="2D233828" w:rsidR="00933052" w:rsidRPr="0098574A" w:rsidRDefault="00933052">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(A4)</w:t>
            </w:r>
          </w:p>
        </w:tc>
        <w:tc>
          <w:tcPr>
            <w:tcW w:w="2198" w:type="dxa"/>
            <w:tcBorders>
              <w:top w:val="single" w:sz="4" w:space="0" w:color="auto"/>
              <w:left w:val="nil"/>
              <w:bottom w:val="single" w:sz="4" w:space="0" w:color="auto"/>
              <w:right w:val="single" w:sz="4" w:space="0" w:color="auto"/>
            </w:tcBorders>
            <w:shd w:val="clear" w:color="auto" w:fill="auto"/>
            <w:hideMark/>
            <w:tcPrChange w:id="478" w:author="Author">
              <w:tcPr>
                <w:tcW w:w="2531" w:type="dxa"/>
                <w:gridSpan w:val="4"/>
                <w:tcBorders>
                  <w:top w:val="single" w:sz="4" w:space="0" w:color="auto"/>
                  <w:left w:val="nil"/>
                  <w:bottom w:val="single" w:sz="4" w:space="0" w:color="auto"/>
                  <w:right w:val="single" w:sz="4" w:space="0" w:color="auto"/>
                </w:tcBorders>
                <w:shd w:val="clear" w:color="auto" w:fill="auto"/>
                <w:hideMark/>
              </w:tcPr>
            </w:tcPrChange>
          </w:tcPr>
          <w:p w14:paraId="6246805F" w14:textId="4471BB88"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Initial absolute values before shock – Assets – SLT health lapse risk- risk of increase in lapse</w:t>
            </w:r>
          </w:p>
        </w:tc>
        <w:tc>
          <w:tcPr>
            <w:tcW w:w="4819" w:type="dxa"/>
            <w:tcBorders>
              <w:top w:val="single" w:sz="4" w:space="0" w:color="auto"/>
              <w:left w:val="nil"/>
              <w:bottom w:val="single" w:sz="4" w:space="0" w:color="auto"/>
              <w:right w:val="single" w:sz="4" w:space="0" w:color="auto"/>
            </w:tcBorders>
            <w:shd w:val="clear" w:color="auto" w:fill="auto"/>
            <w:hideMark/>
            <w:tcPrChange w:id="479" w:author="Author">
              <w:tcPr>
                <w:tcW w:w="5297" w:type="dxa"/>
                <w:gridSpan w:val="3"/>
                <w:tcBorders>
                  <w:top w:val="single" w:sz="4" w:space="0" w:color="auto"/>
                  <w:left w:val="nil"/>
                  <w:bottom w:val="single" w:sz="4" w:space="0" w:color="auto"/>
                  <w:right w:val="single" w:sz="4" w:space="0" w:color="auto"/>
                </w:tcBorders>
                <w:shd w:val="clear" w:color="auto" w:fill="auto"/>
                <w:hideMark/>
              </w:tcPr>
            </w:tcPrChange>
          </w:tcPr>
          <w:p w14:paraId="3B55B514" w14:textId="6FED0235"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the assets </w:t>
            </w:r>
            <w:del w:id="480" w:author="Author">
              <w:r w:rsidRPr="0098574A" w:rsidDel="00D46AD8">
                <w:rPr>
                  <w:rFonts w:ascii="Times New Roman" w:eastAsia="Times New Roman" w:hAnsi="Times New Roman" w:cs="Times New Roman"/>
                  <w:sz w:val="20"/>
                  <w:szCs w:val="20"/>
                  <w:lang w:val="en-GB" w:eastAsia="es-ES"/>
                </w:rPr>
                <w:delText>subject</w:delText>
              </w:r>
            </w:del>
            <w:ins w:id="481" w:author="Author">
              <w:r w:rsidR="00D46AD8">
                <w:rPr>
                  <w:rFonts w:ascii="Times New Roman" w:eastAsia="Times New Roman" w:hAnsi="Times New Roman" w:cs="Times New Roman"/>
                  <w:sz w:val="20"/>
                  <w:szCs w:val="20"/>
                  <w:lang w:val="en-GB" w:eastAsia="es-ES"/>
                </w:rPr>
                <w:t>sensitive</w:t>
              </w:r>
            </w:ins>
            <w:r w:rsidRPr="0098574A">
              <w:rPr>
                <w:rFonts w:ascii="Times New Roman" w:eastAsia="Times New Roman" w:hAnsi="Times New Roman" w:cs="Times New Roman"/>
                <w:sz w:val="20"/>
                <w:szCs w:val="20"/>
                <w:lang w:val="en-GB" w:eastAsia="es-ES"/>
              </w:rPr>
              <w:t xml:space="preserve"> to the risk of an increase in lapse rates, before the shock. </w:t>
            </w:r>
          </w:p>
          <w:p w14:paraId="62108712"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45B79E71" w14:textId="2F1AB055"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Recoverables from reinsurance and SPVs shall not be included in this cell.</w:t>
            </w:r>
          </w:p>
        </w:tc>
      </w:tr>
      <w:tr w:rsidR="00D27ADE" w:rsidRPr="0098574A" w14:paraId="7B023C7B" w14:textId="77777777" w:rsidTr="0031437B">
        <w:trPr>
          <w:trHeight w:val="1140"/>
          <w:trPrChange w:id="482" w:author="Author">
            <w:trPr>
              <w:trHeight w:val="1140"/>
            </w:trPr>
          </w:trPrChange>
        </w:trPr>
        <w:tc>
          <w:tcPr>
            <w:tcW w:w="1630" w:type="dxa"/>
            <w:tcBorders>
              <w:top w:val="single" w:sz="4" w:space="0" w:color="auto"/>
              <w:left w:val="single" w:sz="4" w:space="0" w:color="auto"/>
              <w:bottom w:val="single" w:sz="4" w:space="0" w:color="auto"/>
              <w:right w:val="single" w:sz="4" w:space="0" w:color="auto"/>
            </w:tcBorders>
            <w:shd w:val="clear" w:color="auto" w:fill="auto"/>
            <w:tcPrChange w:id="483" w:author="Author">
              <w:tcPr>
                <w:tcW w:w="1630" w:type="dxa"/>
                <w:gridSpan w:val="2"/>
                <w:tcBorders>
                  <w:top w:val="single" w:sz="4" w:space="0" w:color="auto"/>
                  <w:left w:val="single" w:sz="4" w:space="0" w:color="auto"/>
                  <w:bottom w:val="single" w:sz="4" w:space="0" w:color="auto"/>
                  <w:right w:val="single" w:sz="4" w:space="0" w:color="auto"/>
                </w:tcBorders>
                <w:shd w:val="clear" w:color="auto" w:fill="auto"/>
              </w:tcPr>
            </w:tcPrChange>
          </w:tcPr>
          <w:p w14:paraId="74C580A3" w14:textId="4C47B8A1"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R0410/C0030</w:t>
            </w:r>
          </w:p>
          <w:p w14:paraId="1CCF2007" w14:textId="047AB35D" w:rsidR="00933052" w:rsidRPr="0098574A" w:rsidRDefault="00933052">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(A4A)</w:t>
            </w:r>
          </w:p>
        </w:tc>
        <w:tc>
          <w:tcPr>
            <w:tcW w:w="2198" w:type="dxa"/>
            <w:tcBorders>
              <w:top w:val="single" w:sz="4" w:space="0" w:color="auto"/>
              <w:left w:val="nil"/>
              <w:bottom w:val="single" w:sz="4" w:space="0" w:color="auto"/>
              <w:right w:val="single" w:sz="4" w:space="0" w:color="auto"/>
            </w:tcBorders>
            <w:shd w:val="clear" w:color="auto" w:fill="auto"/>
            <w:hideMark/>
            <w:tcPrChange w:id="484" w:author="Author">
              <w:tcPr>
                <w:tcW w:w="2531" w:type="dxa"/>
                <w:gridSpan w:val="4"/>
                <w:tcBorders>
                  <w:top w:val="single" w:sz="4" w:space="0" w:color="auto"/>
                  <w:left w:val="nil"/>
                  <w:bottom w:val="single" w:sz="4" w:space="0" w:color="auto"/>
                  <w:right w:val="single" w:sz="4" w:space="0" w:color="auto"/>
                </w:tcBorders>
                <w:shd w:val="clear" w:color="auto" w:fill="auto"/>
                <w:hideMark/>
              </w:tcPr>
            </w:tcPrChange>
          </w:tcPr>
          <w:p w14:paraId="510C7838" w14:textId="7682D95E"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Initial absolute values before shock – Liabilities – SLT health lapse risk – risk of increase in lapse </w:t>
            </w:r>
          </w:p>
        </w:tc>
        <w:tc>
          <w:tcPr>
            <w:tcW w:w="4819" w:type="dxa"/>
            <w:tcBorders>
              <w:top w:val="single" w:sz="4" w:space="0" w:color="auto"/>
              <w:left w:val="nil"/>
              <w:bottom w:val="single" w:sz="4" w:space="0" w:color="auto"/>
              <w:right w:val="single" w:sz="4" w:space="0" w:color="auto"/>
            </w:tcBorders>
            <w:shd w:val="clear" w:color="auto" w:fill="auto"/>
            <w:hideMark/>
            <w:tcPrChange w:id="485" w:author="Author">
              <w:tcPr>
                <w:tcW w:w="5297" w:type="dxa"/>
                <w:gridSpan w:val="3"/>
                <w:tcBorders>
                  <w:top w:val="single" w:sz="4" w:space="0" w:color="auto"/>
                  <w:left w:val="nil"/>
                  <w:bottom w:val="single" w:sz="4" w:space="0" w:color="auto"/>
                  <w:right w:val="single" w:sz="4" w:space="0" w:color="auto"/>
                </w:tcBorders>
                <w:shd w:val="clear" w:color="auto" w:fill="auto"/>
                <w:hideMark/>
              </w:tcPr>
            </w:tcPrChange>
          </w:tcPr>
          <w:p w14:paraId="2423E9B3" w14:textId="727A9593"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liabilities </w:t>
            </w:r>
            <w:del w:id="486" w:author="Author">
              <w:r w:rsidRPr="0098574A" w:rsidDel="00D46AD8">
                <w:rPr>
                  <w:rFonts w:ascii="Times New Roman" w:eastAsia="Times New Roman" w:hAnsi="Times New Roman" w:cs="Times New Roman"/>
                  <w:sz w:val="20"/>
                  <w:szCs w:val="20"/>
                  <w:lang w:val="en-GB" w:eastAsia="es-ES"/>
                </w:rPr>
                <w:delText>subject</w:delText>
              </w:r>
            </w:del>
            <w:ins w:id="487" w:author="Author">
              <w:r w:rsidR="00D46AD8">
                <w:rPr>
                  <w:rFonts w:ascii="Times New Roman" w:eastAsia="Times New Roman" w:hAnsi="Times New Roman" w:cs="Times New Roman"/>
                  <w:sz w:val="20"/>
                  <w:szCs w:val="20"/>
                  <w:lang w:val="en-GB" w:eastAsia="es-ES"/>
                </w:rPr>
                <w:t>sensitive</w:t>
              </w:r>
            </w:ins>
            <w:r w:rsidRPr="0098574A">
              <w:rPr>
                <w:rFonts w:ascii="Times New Roman" w:eastAsia="Times New Roman" w:hAnsi="Times New Roman" w:cs="Times New Roman"/>
                <w:sz w:val="20"/>
                <w:szCs w:val="20"/>
                <w:lang w:val="en-GB" w:eastAsia="es-ES"/>
              </w:rPr>
              <w:t xml:space="preserve"> to the risk of an increase in lapse rates, before the shock.</w:t>
            </w:r>
          </w:p>
          <w:p w14:paraId="10C941FC"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666CE7B7" w14:textId="13F51EBE"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D27ADE" w:rsidRPr="0098574A" w14:paraId="60B17906" w14:textId="77777777" w:rsidTr="0031437B">
        <w:trPr>
          <w:trHeight w:val="992"/>
          <w:trPrChange w:id="488" w:author="Author">
            <w:trPr>
              <w:trHeight w:val="992"/>
            </w:trPr>
          </w:trPrChange>
        </w:trPr>
        <w:tc>
          <w:tcPr>
            <w:tcW w:w="1630" w:type="dxa"/>
            <w:tcBorders>
              <w:top w:val="single" w:sz="4" w:space="0" w:color="auto"/>
              <w:left w:val="single" w:sz="4" w:space="0" w:color="auto"/>
              <w:bottom w:val="single" w:sz="4" w:space="0" w:color="auto"/>
              <w:right w:val="single" w:sz="4" w:space="0" w:color="auto"/>
            </w:tcBorders>
            <w:shd w:val="clear" w:color="auto" w:fill="auto"/>
            <w:tcPrChange w:id="489" w:author="Author">
              <w:tcPr>
                <w:tcW w:w="1630" w:type="dxa"/>
                <w:gridSpan w:val="2"/>
                <w:tcBorders>
                  <w:top w:val="single" w:sz="4" w:space="0" w:color="auto"/>
                  <w:left w:val="single" w:sz="4" w:space="0" w:color="auto"/>
                  <w:bottom w:val="single" w:sz="4" w:space="0" w:color="auto"/>
                  <w:right w:val="single" w:sz="4" w:space="0" w:color="auto"/>
                </w:tcBorders>
                <w:shd w:val="clear" w:color="auto" w:fill="auto"/>
              </w:tcPr>
            </w:tcPrChange>
          </w:tcPr>
          <w:p w14:paraId="792E2F11" w14:textId="5C4E6A4D"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R0410/C0040</w:t>
            </w:r>
          </w:p>
          <w:p w14:paraId="5DC3D048" w14:textId="0B8254F4" w:rsidR="00933052" w:rsidRPr="0098574A" w:rsidRDefault="00933052">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(B4)</w:t>
            </w:r>
          </w:p>
        </w:tc>
        <w:tc>
          <w:tcPr>
            <w:tcW w:w="2198" w:type="dxa"/>
            <w:tcBorders>
              <w:top w:val="single" w:sz="4" w:space="0" w:color="auto"/>
              <w:left w:val="single" w:sz="4" w:space="0" w:color="auto"/>
              <w:bottom w:val="single" w:sz="4" w:space="0" w:color="auto"/>
              <w:right w:val="single" w:sz="4" w:space="0" w:color="auto"/>
            </w:tcBorders>
            <w:shd w:val="clear" w:color="auto" w:fill="auto"/>
            <w:hideMark/>
            <w:tcPrChange w:id="490" w:author="Author">
              <w:tcPr>
                <w:tcW w:w="2531" w:type="dxa"/>
                <w:gridSpan w:val="4"/>
                <w:tcBorders>
                  <w:top w:val="single" w:sz="4" w:space="0" w:color="auto"/>
                  <w:left w:val="single" w:sz="4" w:space="0" w:color="auto"/>
                  <w:bottom w:val="single" w:sz="4" w:space="0" w:color="auto"/>
                  <w:right w:val="single" w:sz="4" w:space="0" w:color="auto"/>
                </w:tcBorders>
                <w:shd w:val="clear" w:color="auto" w:fill="auto"/>
                <w:hideMark/>
              </w:tcPr>
            </w:tcPrChange>
          </w:tcPr>
          <w:p w14:paraId="3C1A5484" w14:textId="4750E5F6"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values after shock – Assets – SLT health lapse risk –risk of increase in lapse </w:t>
            </w:r>
          </w:p>
        </w:tc>
        <w:tc>
          <w:tcPr>
            <w:tcW w:w="4819" w:type="dxa"/>
            <w:tcBorders>
              <w:top w:val="single" w:sz="4" w:space="0" w:color="auto"/>
              <w:left w:val="nil"/>
              <w:bottom w:val="single" w:sz="4" w:space="0" w:color="auto"/>
              <w:right w:val="single" w:sz="4" w:space="0" w:color="auto"/>
            </w:tcBorders>
            <w:shd w:val="clear" w:color="auto" w:fill="auto"/>
            <w:hideMark/>
            <w:tcPrChange w:id="491" w:author="Author">
              <w:tcPr>
                <w:tcW w:w="5297" w:type="dxa"/>
                <w:gridSpan w:val="3"/>
                <w:tcBorders>
                  <w:top w:val="single" w:sz="4" w:space="0" w:color="auto"/>
                  <w:left w:val="nil"/>
                  <w:bottom w:val="single" w:sz="4" w:space="0" w:color="auto"/>
                  <w:right w:val="single" w:sz="4" w:space="0" w:color="auto"/>
                </w:tcBorders>
                <w:shd w:val="clear" w:color="auto" w:fill="auto"/>
                <w:hideMark/>
              </w:tcPr>
            </w:tcPrChange>
          </w:tcPr>
          <w:p w14:paraId="5929172E" w14:textId="63C91F03"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the assets </w:t>
            </w:r>
            <w:del w:id="492" w:author="Author">
              <w:r w:rsidRPr="0098574A" w:rsidDel="00D46AD8">
                <w:rPr>
                  <w:rFonts w:ascii="Times New Roman" w:eastAsia="Times New Roman" w:hAnsi="Times New Roman" w:cs="Times New Roman"/>
                  <w:sz w:val="20"/>
                  <w:szCs w:val="20"/>
                  <w:lang w:val="en-GB" w:eastAsia="es-ES"/>
                </w:rPr>
                <w:delText>subject</w:delText>
              </w:r>
            </w:del>
            <w:ins w:id="493" w:author="Author">
              <w:r w:rsidR="00D46AD8">
                <w:rPr>
                  <w:rFonts w:ascii="Times New Roman" w:eastAsia="Times New Roman" w:hAnsi="Times New Roman" w:cs="Times New Roman"/>
                  <w:sz w:val="20"/>
                  <w:szCs w:val="20"/>
                  <w:lang w:val="en-GB" w:eastAsia="es-ES"/>
                </w:rPr>
                <w:t>sensitive</w:t>
              </w:r>
            </w:ins>
            <w:r w:rsidRPr="0098574A">
              <w:rPr>
                <w:rFonts w:ascii="Times New Roman" w:eastAsia="Times New Roman" w:hAnsi="Times New Roman" w:cs="Times New Roman"/>
                <w:sz w:val="20"/>
                <w:szCs w:val="20"/>
                <w:lang w:val="en-GB" w:eastAsia="es-ES"/>
              </w:rPr>
              <w:t xml:space="preserve"> to the risk of an increase in lapse rates after the shock (i.e. permanent increase in the rates of lapse).</w:t>
            </w:r>
          </w:p>
          <w:p w14:paraId="2DEB6AD9"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3B6EC2A0" w14:textId="232D4C05"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Recoverables from reinsurance and SPVs shall not be included in this cell.</w:t>
            </w:r>
          </w:p>
          <w:p w14:paraId="61DC6F94" w14:textId="58DF8F08"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w:t>
            </w:r>
          </w:p>
        </w:tc>
      </w:tr>
      <w:tr w:rsidR="00D27ADE" w:rsidRPr="0098574A" w14:paraId="1D1519CB" w14:textId="77777777" w:rsidTr="0031437B">
        <w:trPr>
          <w:trHeight w:val="1828"/>
          <w:trPrChange w:id="494" w:author="Author">
            <w:trPr>
              <w:trHeight w:val="1828"/>
            </w:trPr>
          </w:trPrChange>
        </w:trPr>
        <w:tc>
          <w:tcPr>
            <w:tcW w:w="1630" w:type="dxa"/>
            <w:tcBorders>
              <w:top w:val="single" w:sz="4" w:space="0" w:color="auto"/>
              <w:left w:val="single" w:sz="4" w:space="0" w:color="auto"/>
              <w:bottom w:val="single" w:sz="4" w:space="0" w:color="auto"/>
              <w:right w:val="single" w:sz="4" w:space="0" w:color="auto"/>
            </w:tcBorders>
            <w:shd w:val="clear" w:color="auto" w:fill="auto"/>
            <w:tcPrChange w:id="495" w:author="Author">
              <w:tcPr>
                <w:tcW w:w="1630" w:type="dxa"/>
                <w:gridSpan w:val="2"/>
                <w:tcBorders>
                  <w:top w:val="single" w:sz="4" w:space="0" w:color="auto"/>
                  <w:left w:val="single" w:sz="4" w:space="0" w:color="auto"/>
                  <w:bottom w:val="single" w:sz="4" w:space="0" w:color="auto"/>
                  <w:right w:val="single" w:sz="4" w:space="0" w:color="auto"/>
                </w:tcBorders>
                <w:shd w:val="clear" w:color="auto" w:fill="auto"/>
              </w:tcPr>
            </w:tcPrChange>
          </w:tcPr>
          <w:p w14:paraId="3A1095E0" w14:textId="0B3A07A6"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R0410/C0050</w:t>
            </w:r>
          </w:p>
          <w:p w14:paraId="75354AF3" w14:textId="5C2AEA8F" w:rsidR="00933052" w:rsidRPr="0098574A" w:rsidRDefault="00933052">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(B4A)</w:t>
            </w:r>
          </w:p>
        </w:tc>
        <w:tc>
          <w:tcPr>
            <w:tcW w:w="2198" w:type="dxa"/>
            <w:tcBorders>
              <w:top w:val="single" w:sz="4" w:space="0" w:color="auto"/>
              <w:left w:val="single" w:sz="4" w:space="0" w:color="auto"/>
              <w:bottom w:val="single" w:sz="4" w:space="0" w:color="auto"/>
              <w:right w:val="single" w:sz="4" w:space="0" w:color="auto"/>
            </w:tcBorders>
            <w:shd w:val="clear" w:color="auto" w:fill="auto"/>
            <w:hideMark/>
            <w:tcPrChange w:id="496" w:author="Author">
              <w:tcPr>
                <w:tcW w:w="2531" w:type="dxa"/>
                <w:gridSpan w:val="4"/>
                <w:tcBorders>
                  <w:top w:val="single" w:sz="4" w:space="0" w:color="auto"/>
                  <w:left w:val="single" w:sz="4" w:space="0" w:color="auto"/>
                  <w:bottom w:val="single" w:sz="4" w:space="0" w:color="auto"/>
                  <w:right w:val="single" w:sz="4" w:space="0" w:color="auto"/>
                </w:tcBorders>
                <w:shd w:val="clear" w:color="auto" w:fill="auto"/>
                <w:hideMark/>
              </w:tcPr>
            </w:tcPrChange>
          </w:tcPr>
          <w:p w14:paraId="1889340E" w14:textId="6A8085CB"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Absolute values after shock – Liabilities (after the loss absorbing capacity of technical provisions) – SLT health  lapse risk –risk of increase in lapse</w:t>
            </w:r>
          </w:p>
        </w:tc>
        <w:tc>
          <w:tcPr>
            <w:tcW w:w="4819" w:type="dxa"/>
            <w:tcBorders>
              <w:top w:val="single" w:sz="4" w:space="0" w:color="auto"/>
              <w:left w:val="nil"/>
              <w:bottom w:val="single" w:sz="4" w:space="0" w:color="auto"/>
              <w:right w:val="single" w:sz="4" w:space="0" w:color="auto"/>
            </w:tcBorders>
            <w:shd w:val="clear" w:color="auto" w:fill="auto"/>
            <w:hideMark/>
            <w:tcPrChange w:id="497" w:author="Author">
              <w:tcPr>
                <w:tcW w:w="5297" w:type="dxa"/>
                <w:gridSpan w:val="3"/>
                <w:tcBorders>
                  <w:top w:val="single" w:sz="4" w:space="0" w:color="auto"/>
                  <w:left w:val="nil"/>
                  <w:bottom w:val="single" w:sz="4" w:space="0" w:color="auto"/>
                  <w:right w:val="single" w:sz="4" w:space="0" w:color="auto"/>
                </w:tcBorders>
                <w:shd w:val="clear" w:color="auto" w:fill="auto"/>
                <w:hideMark/>
              </w:tcPr>
            </w:tcPrChange>
          </w:tcPr>
          <w:p w14:paraId="629EC697" w14:textId="35B7A49C"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the liabilities (after the loss absorbing capacity of technical provisions) </w:t>
            </w:r>
            <w:del w:id="498" w:author="Author">
              <w:r w:rsidRPr="0098574A" w:rsidDel="00D46AD8">
                <w:rPr>
                  <w:rFonts w:ascii="Times New Roman" w:eastAsia="Times New Roman" w:hAnsi="Times New Roman" w:cs="Times New Roman"/>
                  <w:sz w:val="20"/>
                  <w:szCs w:val="20"/>
                  <w:lang w:val="en-GB" w:eastAsia="es-ES"/>
                </w:rPr>
                <w:delText>subject</w:delText>
              </w:r>
            </w:del>
            <w:ins w:id="499" w:author="Author">
              <w:r w:rsidR="00D46AD8">
                <w:rPr>
                  <w:rFonts w:ascii="Times New Roman" w:eastAsia="Times New Roman" w:hAnsi="Times New Roman" w:cs="Times New Roman"/>
                  <w:sz w:val="20"/>
                  <w:szCs w:val="20"/>
                  <w:lang w:val="en-GB" w:eastAsia="es-ES"/>
                </w:rPr>
                <w:t>sensitive</w:t>
              </w:r>
            </w:ins>
            <w:r w:rsidRPr="0098574A">
              <w:rPr>
                <w:rFonts w:ascii="Times New Roman" w:eastAsia="Times New Roman" w:hAnsi="Times New Roman" w:cs="Times New Roman"/>
                <w:sz w:val="20"/>
                <w:szCs w:val="20"/>
                <w:lang w:val="en-GB" w:eastAsia="es-ES"/>
              </w:rPr>
              <w:t xml:space="preserve"> to the risk of an increase in lapse rates, after the shock (i.e. permanent increase of the rates of lapse).</w:t>
            </w:r>
          </w:p>
          <w:p w14:paraId="3DA9095C"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18D8D9F4" w14:textId="522E1CB6"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p w14:paraId="00356FF7" w14:textId="60DC4A93" w:rsidR="00D27ADE" w:rsidRPr="0098574A" w:rsidRDefault="00D27ADE">
            <w:pPr>
              <w:spacing w:after="0" w:line="240" w:lineRule="auto"/>
              <w:rPr>
                <w:rFonts w:ascii="Times New Roman" w:eastAsia="Times New Roman" w:hAnsi="Times New Roman" w:cs="Times New Roman"/>
                <w:sz w:val="20"/>
                <w:szCs w:val="20"/>
                <w:lang w:val="en-GB" w:eastAsia="es-ES"/>
              </w:rPr>
            </w:pPr>
          </w:p>
        </w:tc>
      </w:tr>
      <w:tr w:rsidR="00D27ADE" w:rsidRPr="0098574A" w14:paraId="0AB3C82D" w14:textId="77777777" w:rsidTr="0031437B">
        <w:trPr>
          <w:trHeight w:val="566"/>
          <w:trPrChange w:id="500" w:author="Author">
            <w:trPr>
              <w:trHeight w:val="566"/>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501"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2D59D77D" w14:textId="0DB9856B"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R0410/C0060</w:t>
            </w:r>
          </w:p>
          <w:p w14:paraId="6D67E7FA" w14:textId="79496E97" w:rsidR="00933052" w:rsidRPr="0098574A" w:rsidRDefault="00933052">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(C4)</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Change w:id="502" w:author="Author">
              <w:tcPr>
                <w:tcW w:w="2531" w:type="dxa"/>
                <w:gridSpan w:val="4"/>
                <w:tcBorders>
                  <w:top w:val="single" w:sz="4" w:space="0" w:color="auto"/>
                  <w:left w:val="single" w:sz="4" w:space="0" w:color="auto"/>
                  <w:bottom w:val="single" w:sz="4" w:space="0" w:color="auto"/>
                  <w:right w:val="single" w:sz="4" w:space="0" w:color="auto"/>
                </w:tcBorders>
                <w:shd w:val="clear" w:color="000000" w:fill="FFFFFF"/>
                <w:hideMark/>
              </w:tcPr>
            </w:tcPrChange>
          </w:tcPr>
          <w:p w14:paraId="463B5EBA" w14:textId="713FC248"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Absolute value after shock – Net solvency capital requirements– SLT health lapse risk –risk of increase in lapse</w:t>
            </w:r>
          </w:p>
        </w:tc>
        <w:tc>
          <w:tcPr>
            <w:tcW w:w="4819" w:type="dxa"/>
            <w:tcBorders>
              <w:top w:val="single" w:sz="4" w:space="0" w:color="auto"/>
              <w:left w:val="nil"/>
              <w:bottom w:val="single" w:sz="4" w:space="0" w:color="auto"/>
              <w:right w:val="single" w:sz="4" w:space="0" w:color="auto"/>
            </w:tcBorders>
            <w:shd w:val="clear" w:color="000000" w:fill="FFFFFF"/>
            <w:hideMark/>
            <w:tcPrChange w:id="503" w:author="Author">
              <w:tcPr>
                <w:tcW w:w="5297" w:type="dxa"/>
                <w:gridSpan w:val="3"/>
                <w:tcBorders>
                  <w:top w:val="single" w:sz="4" w:space="0" w:color="auto"/>
                  <w:left w:val="nil"/>
                  <w:bottom w:val="single" w:sz="4" w:space="0" w:color="auto"/>
                  <w:right w:val="single" w:sz="4" w:space="0" w:color="auto"/>
                </w:tcBorders>
                <w:shd w:val="clear" w:color="000000" w:fill="FFFFFF"/>
                <w:hideMark/>
              </w:tcPr>
            </w:tcPrChange>
          </w:tcPr>
          <w:p w14:paraId="6EADD79D" w14:textId="40052214"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net </w:t>
            </w:r>
            <w:del w:id="504" w:author="Author">
              <w:r w:rsidRPr="0098574A" w:rsidDel="00082768">
                <w:rPr>
                  <w:rFonts w:ascii="Times New Roman" w:eastAsia="Times New Roman" w:hAnsi="Times New Roman" w:cs="Times New Roman"/>
                  <w:sz w:val="20"/>
                  <w:szCs w:val="20"/>
                  <w:lang w:val="en-GB" w:eastAsia="es-ES"/>
                </w:rPr>
                <w:delText>caital</w:delText>
              </w:r>
            </w:del>
            <w:ins w:id="505" w:author="Author">
              <w:r w:rsidR="00082768" w:rsidRPr="0098574A">
                <w:rPr>
                  <w:rFonts w:ascii="Times New Roman" w:eastAsia="Times New Roman" w:hAnsi="Times New Roman" w:cs="Times New Roman"/>
                  <w:sz w:val="20"/>
                  <w:szCs w:val="20"/>
                  <w:lang w:val="en-GB" w:eastAsia="es-ES"/>
                </w:rPr>
                <w:t>capital</w:t>
              </w:r>
            </w:ins>
            <w:r w:rsidRPr="0098574A">
              <w:rPr>
                <w:rFonts w:ascii="Times New Roman" w:eastAsia="Times New Roman" w:hAnsi="Times New Roman" w:cs="Times New Roman"/>
                <w:sz w:val="20"/>
                <w:szCs w:val="20"/>
                <w:lang w:val="en-GB" w:eastAsia="es-ES"/>
              </w:rPr>
              <w:t xml:space="preserve"> charge for the risk of a permanent increase in lapse rates, after adjustment for the loss absorbing capacity of technical provisions.</w:t>
            </w:r>
          </w:p>
          <w:p w14:paraId="4E65C115"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23D05759" w14:textId="77E4E373"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If R0050/C0010=1, this item represents net capital charge for a permanent increase in SLT health  lapse rates, calculated using simplified calculation for SLT health  lapse rate </w:t>
            </w:r>
          </w:p>
        </w:tc>
      </w:tr>
      <w:tr w:rsidR="00D27ADE" w:rsidRPr="0098574A" w14:paraId="1DEF6718" w14:textId="77777777" w:rsidTr="0031437B">
        <w:trPr>
          <w:trHeight w:val="1917"/>
          <w:trPrChange w:id="506" w:author="Author">
            <w:trPr>
              <w:trHeight w:val="1917"/>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507"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1B82908F" w14:textId="69ADE1D9"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R0410/C0070</w:t>
            </w:r>
          </w:p>
          <w:p w14:paraId="03C20B5A" w14:textId="77195ECC" w:rsidR="00933052" w:rsidRPr="0098574A" w:rsidRDefault="00933052">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(B4B)</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Change w:id="508" w:author="Author">
              <w:tcPr>
                <w:tcW w:w="2531" w:type="dxa"/>
                <w:gridSpan w:val="4"/>
                <w:tcBorders>
                  <w:top w:val="single" w:sz="4" w:space="0" w:color="auto"/>
                  <w:left w:val="single" w:sz="4" w:space="0" w:color="auto"/>
                  <w:bottom w:val="single" w:sz="4" w:space="0" w:color="auto"/>
                  <w:right w:val="single" w:sz="4" w:space="0" w:color="auto"/>
                </w:tcBorders>
                <w:shd w:val="clear" w:color="000000" w:fill="FFFFFF"/>
                <w:hideMark/>
              </w:tcPr>
            </w:tcPrChange>
          </w:tcPr>
          <w:p w14:paraId="463A3ADC" w14:textId="1FF935CE"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Absolute value after shock – Liabilities (before the loss absorbing capacity of technical provisions) – Health lapse risk – risk of increase in lapse</w:t>
            </w:r>
            <w:del w:id="509" w:author="Author">
              <w:r w:rsidRPr="0098574A" w:rsidDel="00082768">
                <w:rPr>
                  <w:rFonts w:ascii="Times New Roman" w:eastAsia="Times New Roman" w:hAnsi="Times New Roman" w:cs="Times New Roman"/>
                  <w:sz w:val="20"/>
                  <w:szCs w:val="20"/>
                  <w:lang w:val="en-GB" w:eastAsia="es-ES"/>
                </w:rPr>
                <w:delText xml:space="preserve"> lapse</w:delText>
              </w:r>
            </w:del>
          </w:p>
        </w:tc>
        <w:tc>
          <w:tcPr>
            <w:tcW w:w="4819" w:type="dxa"/>
            <w:tcBorders>
              <w:top w:val="single" w:sz="4" w:space="0" w:color="auto"/>
              <w:left w:val="nil"/>
              <w:bottom w:val="single" w:sz="4" w:space="0" w:color="auto"/>
              <w:right w:val="single" w:sz="4" w:space="0" w:color="auto"/>
            </w:tcBorders>
            <w:shd w:val="clear" w:color="000000" w:fill="FFFFFF"/>
            <w:hideMark/>
            <w:tcPrChange w:id="510" w:author="Author">
              <w:tcPr>
                <w:tcW w:w="5297" w:type="dxa"/>
                <w:gridSpan w:val="3"/>
                <w:tcBorders>
                  <w:top w:val="single" w:sz="4" w:space="0" w:color="auto"/>
                  <w:left w:val="nil"/>
                  <w:bottom w:val="single" w:sz="4" w:space="0" w:color="auto"/>
                  <w:right w:val="single" w:sz="4" w:space="0" w:color="auto"/>
                </w:tcBorders>
                <w:shd w:val="clear" w:color="000000" w:fill="FFFFFF"/>
                <w:hideMark/>
              </w:tcPr>
            </w:tcPrChange>
          </w:tcPr>
          <w:p w14:paraId="42F0E87B" w14:textId="177F3060"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absolute value of the liabilities (before the loss absorbing capacity of technical provisions) underlying the risk of a permanent increase in lapse rates, after the shock (permanent increase in lapse rates) as used to compute the risk.</w:t>
            </w:r>
          </w:p>
          <w:p w14:paraId="4E105F5D"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2F13995E" w14:textId="056F8E5F"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The amount of TP shall be net of reinsurance and SPV recoverables. </w:t>
            </w:r>
          </w:p>
        </w:tc>
      </w:tr>
      <w:tr w:rsidR="00D27ADE" w:rsidRPr="0098574A" w14:paraId="5D617B85" w14:textId="77777777" w:rsidTr="0031437B">
        <w:trPr>
          <w:trHeight w:val="1686"/>
          <w:trPrChange w:id="511" w:author="Author">
            <w:trPr>
              <w:trHeight w:val="1686"/>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512"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24B24AD0" w14:textId="0729BDD8"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R0410/C0080</w:t>
            </w:r>
          </w:p>
          <w:p w14:paraId="60567BA3" w14:textId="25D895BC" w:rsidR="00933052" w:rsidRPr="0098574A" w:rsidRDefault="00933052">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(D4)</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Change w:id="513" w:author="Author">
              <w:tcPr>
                <w:tcW w:w="2531" w:type="dxa"/>
                <w:gridSpan w:val="4"/>
                <w:tcBorders>
                  <w:top w:val="single" w:sz="4" w:space="0" w:color="auto"/>
                  <w:left w:val="single" w:sz="4" w:space="0" w:color="auto"/>
                  <w:bottom w:val="single" w:sz="4" w:space="0" w:color="auto"/>
                  <w:right w:val="single" w:sz="4" w:space="0" w:color="auto"/>
                </w:tcBorders>
                <w:shd w:val="clear" w:color="000000" w:fill="FFFFFF"/>
                <w:hideMark/>
              </w:tcPr>
            </w:tcPrChange>
          </w:tcPr>
          <w:p w14:paraId="70D20017" w14:textId="474E9790"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Absolute value after shock – Gross solvency capital - SLT health lapse risk –risk of increase in lapse</w:t>
            </w:r>
          </w:p>
        </w:tc>
        <w:tc>
          <w:tcPr>
            <w:tcW w:w="4819" w:type="dxa"/>
            <w:tcBorders>
              <w:top w:val="single" w:sz="4" w:space="0" w:color="auto"/>
              <w:left w:val="nil"/>
              <w:bottom w:val="single" w:sz="4" w:space="0" w:color="auto"/>
              <w:right w:val="single" w:sz="4" w:space="0" w:color="auto"/>
            </w:tcBorders>
            <w:shd w:val="clear" w:color="000000" w:fill="FFFFFF"/>
            <w:hideMark/>
            <w:tcPrChange w:id="514" w:author="Author">
              <w:tcPr>
                <w:tcW w:w="5297" w:type="dxa"/>
                <w:gridSpan w:val="3"/>
                <w:tcBorders>
                  <w:top w:val="single" w:sz="4" w:space="0" w:color="auto"/>
                  <w:left w:val="nil"/>
                  <w:bottom w:val="single" w:sz="4" w:space="0" w:color="auto"/>
                  <w:right w:val="single" w:sz="4" w:space="0" w:color="auto"/>
                </w:tcBorders>
                <w:shd w:val="clear" w:color="000000" w:fill="FFFFFF"/>
                <w:hideMark/>
              </w:tcPr>
            </w:tcPrChange>
          </w:tcPr>
          <w:p w14:paraId="435A776E" w14:textId="1D94D57E"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gross capital charge (excluding the loss absorbing capacity for technical provisions)   for the risk of a permanent increase in lapse rates.</w:t>
            </w:r>
          </w:p>
          <w:p w14:paraId="00A48138"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3419D086" w14:textId="008DCF3D"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If R0050/C0010=1, this item represents gross capital charge for a permanent increase in lapse rates, calculated using simplified calculation for SLT health lapse rate.</w:t>
            </w:r>
          </w:p>
        </w:tc>
      </w:tr>
      <w:tr w:rsidR="00D27ADE" w:rsidRPr="0098574A" w14:paraId="004BBD43" w14:textId="77777777" w:rsidTr="0031437B">
        <w:trPr>
          <w:trHeight w:val="1005"/>
          <w:trPrChange w:id="515" w:author="Author">
            <w:trPr>
              <w:trHeight w:val="1005"/>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516"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3A226216" w14:textId="4367F288"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R0420/C0020</w:t>
            </w:r>
          </w:p>
          <w:p w14:paraId="539F1429" w14:textId="7A12295C" w:rsidR="00E77EFE" w:rsidRPr="0098574A" w:rsidRDefault="00E77EF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(A5)</w:t>
            </w:r>
          </w:p>
        </w:tc>
        <w:tc>
          <w:tcPr>
            <w:tcW w:w="2198" w:type="dxa"/>
            <w:tcBorders>
              <w:top w:val="single" w:sz="4" w:space="0" w:color="auto"/>
              <w:left w:val="nil"/>
              <w:bottom w:val="single" w:sz="4" w:space="0" w:color="auto"/>
              <w:right w:val="single" w:sz="4" w:space="0" w:color="auto"/>
            </w:tcBorders>
            <w:shd w:val="clear" w:color="000000" w:fill="FFFFFF"/>
            <w:hideMark/>
            <w:tcPrChange w:id="517" w:author="Author">
              <w:tcPr>
                <w:tcW w:w="2531" w:type="dxa"/>
                <w:gridSpan w:val="4"/>
                <w:tcBorders>
                  <w:top w:val="single" w:sz="4" w:space="0" w:color="auto"/>
                  <w:left w:val="nil"/>
                  <w:bottom w:val="single" w:sz="4" w:space="0" w:color="auto"/>
                  <w:right w:val="single" w:sz="4" w:space="0" w:color="auto"/>
                </w:tcBorders>
                <w:shd w:val="clear" w:color="000000" w:fill="FFFFFF"/>
                <w:hideMark/>
              </w:tcPr>
            </w:tcPrChange>
          </w:tcPr>
          <w:p w14:paraId="18D55565" w14:textId="05D03330"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Initial absolute values before shock – Assets – SLT health lapse risk- risk of decrease in lapse</w:t>
            </w:r>
          </w:p>
        </w:tc>
        <w:tc>
          <w:tcPr>
            <w:tcW w:w="4819" w:type="dxa"/>
            <w:tcBorders>
              <w:top w:val="single" w:sz="4" w:space="0" w:color="auto"/>
              <w:left w:val="nil"/>
              <w:bottom w:val="single" w:sz="4" w:space="0" w:color="auto"/>
              <w:right w:val="single" w:sz="4" w:space="0" w:color="auto"/>
            </w:tcBorders>
            <w:shd w:val="clear" w:color="000000" w:fill="FFFFFF"/>
            <w:hideMark/>
            <w:tcPrChange w:id="518" w:author="Author">
              <w:tcPr>
                <w:tcW w:w="5297" w:type="dxa"/>
                <w:gridSpan w:val="3"/>
                <w:tcBorders>
                  <w:top w:val="single" w:sz="4" w:space="0" w:color="auto"/>
                  <w:left w:val="nil"/>
                  <w:bottom w:val="single" w:sz="4" w:space="0" w:color="auto"/>
                  <w:right w:val="single" w:sz="4" w:space="0" w:color="auto"/>
                </w:tcBorders>
                <w:shd w:val="clear" w:color="000000" w:fill="FFFFFF"/>
                <w:hideMark/>
              </w:tcPr>
            </w:tcPrChange>
          </w:tcPr>
          <w:p w14:paraId="1BCA11C4" w14:textId="6132CB70"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the assets </w:t>
            </w:r>
            <w:del w:id="519" w:author="Author">
              <w:r w:rsidRPr="0098574A" w:rsidDel="00D46AD8">
                <w:rPr>
                  <w:rFonts w:ascii="Times New Roman" w:eastAsia="Times New Roman" w:hAnsi="Times New Roman" w:cs="Times New Roman"/>
                  <w:sz w:val="20"/>
                  <w:szCs w:val="20"/>
                  <w:lang w:val="en-GB" w:eastAsia="es-ES"/>
                </w:rPr>
                <w:delText>subject</w:delText>
              </w:r>
            </w:del>
            <w:ins w:id="520" w:author="Author">
              <w:r w:rsidR="00D46AD8">
                <w:rPr>
                  <w:rFonts w:ascii="Times New Roman" w:eastAsia="Times New Roman" w:hAnsi="Times New Roman" w:cs="Times New Roman"/>
                  <w:sz w:val="20"/>
                  <w:szCs w:val="20"/>
                  <w:lang w:val="en-GB" w:eastAsia="es-ES"/>
                </w:rPr>
                <w:t>sensitive</w:t>
              </w:r>
            </w:ins>
            <w:r w:rsidRPr="0098574A">
              <w:rPr>
                <w:rFonts w:ascii="Times New Roman" w:eastAsia="Times New Roman" w:hAnsi="Times New Roman" w:cs="Times New Roman"/>
                <w:sz w:val="20"/>
                <w:szCs w:val="20"/>
                <w:lang w:val="en-GB" w:eastAsia="es-ES"/>
              </w:rPr>
              <w:t xml:space="preserve"> to the risk of a permanent decrease in lapse rates, before the shock. </w:t>
            </w:r>
          </w:p>
          <w:p w14:paraId="32185DA7"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4B39B7C4" w14:textId="6BCD9426" w:rsidR="00D27ADE" w:rsidRPr="0098574A" w:rsidRDefault="00D27ADE" w:rsidP="001B5D2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Recoverables from reinsurance and SPVs shall not be included in this cell.</w:t>
            </w:r>
          </w:p>
        </w:tc>
      </w:tr>
      <w:tr w:rsidR="00D27ADE" w:rsidRPr="0098574A" w14:paraId="0DB55104" w14:textId="77777777" w:rsidTr="0031437B">
        <w:trPr>
          <w:trHeight w:val="283"/>
          <w:trPrChange w:id="521" w:author="Author">
            <w:trPr>
              <w:trHeight w:val="283"/>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522"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256EEBE6" w14:textId="1CB6738C"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R0420/C0030</w:t>
            </w:r>
          </w:p>
          <w:p w14:paraId="7B0BEF23" w14:textId="19531922" w:rsidR="00E77EFE" w:rsidRPr="0098574A" w:rsidRDefault="00E77EF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(A5A)</w:t>
            </w:r>
          </w:p>
        </w:tc>
        <w:tc>
          <w:tcPr>
            <w:tcW w:w="2198" w:type="dxa"/>
            <w:tcBorders>
              <w:top w:val="single" w:sz="4" w:space="0" w:color="auto"/>
              <w:left w:val="nil"/>
              <w:bottom w:val="single" w:sz="4" w:space="0" w:color="auto"/>
              <w:right w:val="single" w:sz="4" w:space="0" w:color="auto"/>
            </w:tcBorders>
            <w:shd w:val="clear" w:color="000000" w:fill="FFFFFF"/>
            <w:hideMark/>
            <w:tcPrChange w:id="523" w:author="Author">
              <w:tcPr>
                <w:tcW w:w="2531" w:type="dxa"/>
                <w:gridSpan w:val="4"/>
                <w:tcBorders>
                  <w:top w:val="single" w:sz="4" w:space="0" w:color="auto"/>
                  <w:left w:val="nil"/>
                  <w:bottom w:val="single" w:sz="4" w:space="0" w:color="auto"/>
                  <w:right w:val="single" w:sz="4" w:space="0" w:color="auto"/>
                </w:tcBorders>
                <w:shd w:val="clear" w:color="000000" w:fill="FFFFFF"/>
                <w:hideMark/>
              </w:tcPr>
            </w:tcPrChange>
          </w:tcPr>
          <w:p w14:paraId="13E21A50" w14:textId="1E7B8AC4"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Initial absolute values before shock – Liabilities – SLT health lapse risk – risk of decrease in lapse </w:t>
            </w:r>
          </w:p>
        </w:tc>
        <w:tc>
          <w:tcPr>
            <w:tcW w:w="4819" w:type="dxa"/>
            <w:tcBorders>
              <w:top w:val="single" w:sz="4" w:space="0" w:color="auto"/>
              <w:left w:val="nil"/>
              <w:bottom w:val="single" w:sz="4" w:space="0" w:color="auto"/>
              <w:right w:val="single" w:sz="4" w:space="0" w:color="auto"/>
            </w:tcBorders>
            <w:shd w:val="clear" w:color="000000" w:fill="FFFFFF"/>
            <w:hideMark/>
            <w:tcPrChange w:id="524" w:author="Author">
              <w:tcPr>
                <w:tcW w:w="5297" w:type="dxa"/>
                <w:gridSpan w:val="3"/>
                <w:tcBorders>
                  <w:top w:val="single" w:sz="4" w:space="0" w:color="auto"/>
                  <w:left w:val="nil"/>
                  <w:bottom w:val="single" w:sz="4" w:space="0" w:color="auto"/>
                  <w:right w:val="single" w:sz="4" w:space="0" w:color="auto"/>
                </w:tcBorders>
                <w:shd w:val="clear" w:color="000000" w:fill="FFFFFF"/>
                <w:hideMark/>
              </w:tcPr>
            </w:tcPrChange>
          </w:tcPr>
          <w:p w14:paraId="2EBC32EC" w14:textId="74B36E90"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liabilities </w:t>
            </w:r>
            <w:del w:id="525" w:author="Author">
              <w:r w:rsidRPr="0098574A" w:rsidDel="00D46AD8">
                <w:rPr>
                  <w:rFonts w:ascii="Times New Roman" w:eastAsia="Times New Roman" w:hAnsi="Times New Roman" w:cs="Times New Roman"/>
                  <w:sz w:val="20"/>
                  <w:szCs w:val="20"/>
                  <w:lang w:val="en-GB" w:eastAsia="es-ES"/>
                </w:rPr>
                <w:delText>subject</w:delText>
              </w:r>
            </w:del>
            <w:ins w:id="526" w:author="Author">
              <w:r w:rsidR="00D46AD8">
                <w:rPr>
                  <w:rFonts w:ascii="Times New Roman" w:eastAsia="Times New Roman" w:hAnsi="Times New Roman" w:cs="Times New Roman"/>
                  <w:sz w:val="20"/>
                  <w:szCs w:val="20"/>
                  <w:lang w:val="en-GB" w:eastAsia="es-ES"/>
                </w:rPr>
                <w:t>sensitive</w:t>
              </w:r>
            </w:ins>
            <w:r w:rsidRPr="0098574A">
              <w:rPr>
                <w:rFonts w:ascii="Times New Roman" w:eastAsia="Times New Roman" w:hAnsi="Times New Roman" w:cs="Times New Roman"/>
                <w:sz w:val="20"/>
                <w:szCs w:val="20"/>
                <w:lang w:val="en-GB" w:eastAsia="es-ES"/>
              </w:rPr>
              <w:t xml:space="preserve"> to the risk of a permanent decrease in lapse rates, before the shock. </w:t>
            </w:r>
          </w:p>
          <w:p w14:paraId="100BC94A"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641827A2" w14:textId="04FA43E8" w:rsidR="00D27ADE" w:rsidRPr="0098574A" w:rsidRDefault="00D27ADE" w:rsidP="001B5D2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D27ADE" w:rsidRPr="0098574A" w14:paraId="0EE57239" w14:textId="77777777" w:rsidTr="0031437B">
        <w:trPr>
          <w:trHeight w:val="1492"/>
          <w:trPrChange w:id="527" w:author="Author">
            <w:trPr>
              <w:trHeight w:val="1492"/>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528"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78C1B59A" w14:textId="4F655045"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R0420/C0040</w:t>
            </w:r>
          </w:p>
          <w:p w14:paraId="56E73C74" w14:textId="13CC6887" w:rsidR="00E77EFE" w:rsidRPr="0098574A" w:rsidRDefault="00E77EF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w:t>
            </w:r>
            <w:r w:rsidR="009B2FC7" w:rsidRPr="0098574A">
              <w:rPr>
                <w:rFonts w:ascii="Times New Roman" w:eastAsia="Times New Roman" w:hAnsi="Times New Roman" w:cs="Times New Roman"/>
                <w:sz w:val="20"/>
                <w:szCs w:val="20"/>
                <w:lang w:val="en-GB" w:eastAsia="es-ES"/>
              </w:rPr>
              <w:t>B5</w:t>
            </w:r>
            <w:r w:rsidRPr="0098574A">
              <w:rPr>
                <w:rFonts w:ascii="Times New Roman" w:eastAsia="Times New Roman" w:hAnsi="Times New Roman" w:cs="Times New Roman"/>
                <w:sz w:val="20"/>
                <w:szCs w:val="20"/>
                <w:lang w:val="en-GB" w:eastAsia="es-ES"/>
              </w:rPr>
              <w:t>)</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Change w:id="529" w:author="Author">
              <w:tcPr>
                <w:tcW w:w="2531" w:type="dxa"/>
                <w:gridSpan w:val="4"/>
                <w:tcBorders>
                  <w:top w:val="single" w:sz="4" w:space="0" w:color="auto"/>
                  <w:left w:val="single" w:sz="4" w:space="0" w:color="auto"/>
                  <w:bottom w:val="single" w:sz="4" w:space="0" w:color="auto"/>
                  <w:right w:val="single" w:sz="4" w:space="0" w:color="auto"/>
                </w:tcBorders>
                <w:shd w:val="clear" w:color="000000" w:fill="FFFFFF"/>
                <w:hideMark/>
              </w:tcPr>
            </w:tcPrChange>
          </w:tcPr>
          <w:p w14:paraId="00070C7B" w14:textId="7CC54F70"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values after shock – Assets – SLT health lapse risk –risk of decrease in lapse </w:t>
            </w:r>
          </w:p>
        </w:tc>
        <w:tc>
          <w:tcPr>
            <w:tcW w:w="4819" w:type="dxa"/>
            <w:tcBorders>
              <w:top w:val="single" w:sz="4" w:space="0" w:color="auto"/>
              <w:left w:val="nil"/>
              <w:bottom w:val="single" w:sz="4" w:space="0" w:color="auto"/>
              <w:right w:val="single" w:sz="4" w:space="0" w:color="auto"/>
            </w:tcBorders>
            <w:shd w:val="clear" w:color="000000" w:fill="FFFFFF"/>
            <w:hideMark/>
            <w:tcPrChange w:id="530" w:author="Author">
              <w:tcPr>
                <w:tcW w:w="5297" w:type="dxa"/>
                <w:gridSpan w:val="3"/>
                <w:tcBorders>
                  <w:top w:val="single" w:sz="4" w:space="0" w:color="auto"/>
                  <w:left w:val="nil"/>
                  <w:bottom w:val="single" w:sz="4" w:space="0" w:color="auto"/>
                  <w:right w:val="single" w:sz="4" w:space="0" w:color="auto"/>
                </w:tcBorders>
                <w:shd w:val="clear" w:color="000000" w:fill="FFFFFF"/>
                <w:hideMark/>
              </w:tcPr>
            </w:tcPrChange>
          </w:tcPr>
          <w:p w14:paraId="29767219" w14:textId="22A5733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the assets </w:t>
            </w:r>
            <w:del w:id="531" w:author="Author">
              <w:r w:rsidRPr="0098574A" w:rsidDel="00D46AD8">
                <w:rPr>
                  <w:rFonts w:ascii="Times New Roman" w:eastAsia="Times New Roman" w:hAnsi="Times New Roman" w:cs="Times New Roman"/>
                  <w:sz w:val="20"/>
                  <w:szCs w:val="20"/>
                  <w:lang w:val="en-GB" w:eastAsia="es-ES"/>
                </w:rPr>
                <w:delText>subject</w:delText>
              </w:r>
            </w:del>
            <w:ins w:id="532" w:author="Author">
              <w:r w:rsidR="00D46AD8">
                <w:rPr>
                  <w:rFonts w:ascii="Times New Roman" w:eastAsia="Times New Roman" w:hAnsi="Times New Roman" w:cs="Times New Roman"/>
                  <w:sz w:val="20"/>
                  <w:szCs w:val="20"/>
                  <w:lang w:val="en-GB" w:eastAsia="es-ES"/>
                </w:rPr>
                <w:t>sensitive</w:t>
              </w:r>
            </w:ins>
            <w:r w:rsidRPr="0098574A">
              <w:rPr>
                <w:rFonts w:ascii="Times New Roman" w:eastAsia="Times New Roman" w:hAnsi="Times New Roman" w:cs="Times New Roman"/>
                <w:sz w:val="20"/>
                <w:szCs w:val="20"/>
                <w:lang w:val="en-GB" w:eastAsia="es-ES"/>
              </w:rPr>
              <w:t xml:space="preserve"> to the risk of a permanent decrease in lapse rates, after the shock (i.e. permanent decrease in the rates of lapse). </w:t>
            </w:r>
          </w:p>
          <w:p w14:paraId="48B976C2"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4003F164" w14:textId="3FC98778"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Recoverables from reinsurance and SPVs shall not be included in this cell.</w:t>
            </w:r>
          </w:p>
          <w:p w14:paraId="7250554D" w14:textId="5CD37521"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r>
      <w:tr w:rsidR="00D27ADE" w:rsidRPr="0098574A" w14:paraId="582AD20C" w14:textId="77777777" w:rsidTr="0031437B">
        <w:trPr>
          <w:trHeight w:val="1828"/>
          <w:trPrChange w:id="533" w:author="Author">
            <w:trPr>
              <w:trHeight w:val="1828"/>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534"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2F6A04E4" w14:textId="60948285"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R0420/C0050</w:t>
            </w:r>
          </w:p>
          <w:p w14:paraId="72C6586D" w14:textId="705A716C" w:rsidR="009B2FC7" w:rsidRPr="0098574A" w:rsidRDefault="009B2FC7">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(B5A)</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Change w:id="535" w:author="Author">
              <w:tcPr>
                <w:tcW w:w="2531" w:type="dxa"/>
                <w:gridSpan w:val="4"/>
                <w:tcBorders>
                  <w:top w:val="single" w:sz="4" w:space="0" w:color="auto"/>
                  <w:left w:val="single" w:sz="4" w:space="0" w:color="auto"/>
                  <w:bottom w:val="single" w:sz="4" w:space="0" w:color="auto"/>
                  <w:right w:val="single" w:sz="4" w:space="0" w:color="auto"/>
                </w:tcBorders>
                <w:shd w:val="clear" w:color="000000" w:fill="FFFFFF"/>
                <w:hideMark/>
              </w:tcPr>
            </w:tcPrChange>
          </w:tcPr>
          <w:p w14:paraId="3E3B4E53" w14:textId="4D788516"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Absolute values after shock – Liabilities (after the loss absorbing capacity of technical provisions) – SLT health lapse risk –risk of decrease in lapse</w:t>
            </w:r>
          </w:p>
        </w:tc>
        <w:tc>
          <w:tcPr>
            <w:tcW w:w="4819" w:type="dxa"/>
            <w:tcBorders>
              <w:top w:val="single" w:sz="4" w:space="0" w:color="auto"/>
              <w:left w:val="nil"/>
              <w:bottom w:val="single" w:sz="4" w:space="0" w:color="auto"/>
              <w:right w:val="single" w:sz="4" w:space="0" w:color="auto"/>
            </w:tcBorders>
            <w:shd w:val="clear" w:color="000000" w:fill="FFFFFF"/>
            <w:hideMark/>
            <w:tcPrChange w:id="536" w:author="Author">
              <w:tcPr>
                <w:tcW w:w="5297" w:type="dxa"/>
                <w:gridSpan w:val="3"/>
                <w:tcBorders>
                  <w:top w:val="single" w:sz="4" w:space="0" w:color="auto"/>
                  <w:left w:val="nil"/>
                  <w:bottom w:val="single" w:sz="4" w:space="0" w:color="auto"/>
                  <w:right w:val="single" w:sz="4" w:space="0" w:color="auto"/>
                </w:tcBorders>
                <w:shd w:val="clear" w:color="000000" w:fill="FFFFFF"/>
                <w:hideMark/>
              </w:tcPr>
            </w:tcPrChange>
          </w:tcPr>
          <w:p w14:paraId="0438A265" w14:textId="4041C3D8"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the liabilities (after the loss absorbing capacity of technical provisions) </w:t>
            </w:r>
            <w:del w:id="537" w:author="Author">
              <w:r w:rsidRPr="0098574A" w:rsidDel="00D46AD8">
                <w:rPr>
                  <w:rFonts w:ascii="Times New Roman" w:eastAsia="Times New Roman" w:hAnsi="Times New Roman" w:cs="Times New Roman"/>
                  <w:sz w:val="20"/>
                  <w:szCs w:val="20"/>
                  <w:lang w:val="en-GB" w:eastAsia="es-ES"/>
                </w:rPr>
                <w:delText>subject</w:delText>
              </w:r>
            </w:del>
            <w:ins w:id="538" w:author="Author">
              <w:r w:rsidR="00D46AD8">
                <w:rPr>
                  <w:rFonts w:ascii="Times New Roman" w:eastAsia="Times New Roman" w:hAnsi="Times New Roman" w:cs="Times New Roman"/>
                  <w:sz w:val="20"/>
                  <w:szCs w:val="20"/>
                  <w:lang w:val="en-GB" w:eastAsia="es-ES"/>
                </w:rPr>
                <w:t>sensitive</w:t>
              </w:r>
            </w:ins>
            <w:r w:rsidRPr="0098574A">
              <w:rPr>
                <w:rFonts w:ascii="Times New Roman" w:eastAsia="Times New Roman" w:hAnsi="Times New Roman" w:cs="Times New Roman"/>
                <w:sz w:val="20"/>
                <w:szCs w:val="20"/>
                <w:lang w:val="en-GB" w:eastAsia="es-ES"/>
              </w:rPr>
              <w:t xml:space="preserve"> to the risk of a permanent decrease in lapse rates, after the shock (i.e. permanent decrease of the rates of lapse). </w:t>
            </w:r>
          </w:p>
          <w:p w14:paraId="2F35E397"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0BBAA0CF" w14:textId="0DA85630"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p w14:paraId="11B7EDCF" w14:textId="65978530"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r>
      <w:tr w:rsidR="00D27ADE" w:rsidRPr="0098574A" w14:paraId="3C95C739" w14:textId="77777777" w:rsidTr="0031437B">
        <w:trPr>
          <w:trHeight w:val="1711"/>
          <w:trPrChange w:id="539" w:author="Author">
            <w:trPr>
              <w:trHeight w:val="1711"/>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540"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2081BC47" w14:textId="47D379D6"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R0420/C0060</w:t>
            </w:r>
          </w:p>
          <w:p w14:paraId="00E70D26" w14:textId="7BCB183C" w:rsidR="009B2FC7" w:rsidRPr="0098574A" w:rsidRDefault="009B2FC7">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(C5)</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Change w:id="541" w:author="Author">
              <w:tcPr>
                <w:tcW w:w="2531" w:type="dxa"/>
                <w:gridSpan w:val="4"/>
                <w:tcBorders>
                  <w:top w:val="single" w:sz="4" w:space="0" w:color="auto"/>
                  <w:left w:val="single" w:sz="4" w:space="0" w:color="auto"/>
                  <w:bottom w:val="single" w:sz="4" w:space="0" w:color="auto"/>
                  <w:right w:val="single" w:sz="4" w:space="0" w:color="auto"/>
                </w:tcBorders>
                <w:shd w:val="clear" w:color="000000" w:fill="FFFFFF"/>
                <w:hideMark/>
              </w:tcPr>
            </w:tcPrChange>
          </w:tcPr>
          <w:p w14:paraId="3AF00C86" w14:textId="77B4D32F"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Absolute value after shock – Net solvency capital requirement– SLT health lapse risk –risk of decrease in lapse</w:t>
            </w:r>
          </w:p>
        </w:tc>
        <w:tc>
          <w:tcPr>
            <w:tcW w:w="4819" w:type="dxa"/>
            <w:tcBorders>
              <w:top w:val="single" w:sz="4" w:space="0" w:color="auto"/>
              <w:left w:val="nil"/>
              <w:bottom w:val="single" w:sz="4" w:space="0" w:color="auto"/>
              <w:right w:val="single" w:sz="4" w:space="0" w:color="auto"/>
            </w:tcBorders>
            <w:shd w:val="clear" w:color="000000" w:fill="FFFFFF"/>
            <w:hideMark/>
            <w:tcPrChange w:id="542" w:author="Author">
              <w:tcPr>
                <w:tcW w:w="5297" w:type="dxa"/>
                <w:gridSpan w:val="3"/>
                <w:tcBorders>
                  <w:top w:val="single" w:sz="4" w:space="0" w:color="auto"/>
                  <w:left w:val="nil"/>
                  <w:bottom w:val="single" w:sz="4" w:space="0" w:color="auto"/>
                  <w:right w:val="single" w:sz="4" w:space="0" w:color="auto"/>
                </w:tcBorders>
                <w:shd w:val="clear" w:color="000000" w:fill="FFFFFF"/>
                <w:hideMark/>
              </w:tcPr>
            </w:tcPrChange>
          </w:tcPr>
          <w:p w14:paraId="261D407B" w14:textId="6F16A40A"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net capital charge for the risk of a permanent decrease in lapse rates, after adjustment for the loss absorbing capacity of technical provisions. </w:t>
            </w:r>
          </w:p>
          <w:p w14:paraId="4B3F7EC8"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25335021" w14:textId="7FD6B4F8"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If R0050/C0010=1, this item represents net capital charge for a permanent decrease in SLT health rates, calculated using simplified calculation for SLT health lapse rate</w:t>
            </w:r>
          </w:p>
        </w:tc>
      </w:tr>
      <w:tr w:rsidR="00D27ADE" w:rsidRPr="0098574A" w14:paraId="46EB5579" w14:textId="77777777" w:rsidTr="0031437B">
        <w:trPr>
          <w:trHeight w:val="1604"/>
          <w:trPrChange w:id="543" w:author="Author">
            <w:trPr>
              <w:trHeight w:val="1604"/>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544"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3843E6D5" w14:textId="6AE977F7" w:rsidR="00D27ADE" w:rsidRPr="0098574A" w:rsidRDefault="003D02D1" w:rsidP="001B5D2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R0420</w:t>
            </w:r>
            <w:r w:rsidR="001B5D29" w:rsidRPr="0098574A">
              <w:rPr>
                <w:rFonts w:ascii="Times New Roman" w:eastAsia="Times New Roman" w:hAnsi="Times New Roman" w:cs="Times New Roman"/>
                <w:sz w:val="20"/>
                <w:szCs w:val="20"/>
                <w:lang w:val="en-GB" w:eastAsia="es-ES"/>
              </w:rPr>
              <w:t>/C0070</w:t>
            </w:r>
          </w:p>
          <w:p w14:paraId="1E83037F" w14:textId="6423F974" w:rsidR="001B5D29" w:rsidRPr="0098574A" w:rsidRDefault="001B5D29" w:rsidP="001B5D2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(B5B)</w:t>
            </w:r>
          </w:p>
          <w:p w14:paraId="5908A940" w14:textId="249F9ECA" w:rsidR="001B5D29" w:rsidRPr="0098574A" w:rsidRDefault="001B5D29" w:rsidP="001B5D29">
            <w:pPr>
              <w:spacing w:after="0" w:line="240" w:lineRule="auto"/>
              <w:rPr>
                <w:rFonts w:ascii="Times New Roman" w:eastAsia="Times New Roman" w:hAnsi="Times New Roman" w:cs="Times New Roman"/>
                <w:sz w:val="20"/>
                <w:szCs w:val="20"/>
                <w:lang w:val="en-GB" w:eastAsia="es-ES"/>
              </w:rPr>
            </w:pP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Change w:id="545" w:author="Author">
              <w:tcPr>
                <w:tcW w:w="2531" w:type="dxa"/>
                <w:gridSpan w:val="4"/>
                <w:tcBorders>
                  <w:top w:val="single" w:sz="4" w:space="0" w:color="auto"/>
                  <w:left w:val="single" w:sz="4" w:space="0" w:color="auto"/>
                  <w:bottom w:val="single" w:sz="4" w:space="0" w:color="auto"/>
                  <w:right w:val="single" w:sz="4" w:space="0" w:color="auto"/>
                </w:tcBorders>
                <w:shd w:val="clear" w:color="000000" w:fill="FFFFFF"/>
                <w:hideMark/>
              </w:tcPr>
            </w:tcPrChange>
          </w:tcPr>
          <w:p w14:paraId="3C51EA65" w14:textId="5400506C"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 after shock – Liabilities (before the loss absorbing capacity of technical provisions) – </w:t>
            </w:r>
            <w:r w:rsidR="001B5D29" w:rsidRPr="0098574A">
              <w:rPr>
                <w:rFonts w:ascii="Times New Roman" w:eastAsia="Times New Roman" w:hAnsi="Times New Roman" w:cs="Times New Roman"/>
                <w:sz w:val="20"/>
                <w:szCs w:val="20"/>
                <w:lang w:val="en-GB" w:eastAsia="es-ES"/>
              </w:rPr>
              <w:t>SLT health lapse risk –risk of decrease in lapse</w:t>
            </w:r>
          </w:p>
        </w:tc>
        <w:tc>
          <w:tcPr>
            <w:tcW w:w="4819" w:type="dxa"/>
            <w:tcBorders>
              <w:top w:val="single" w:sz="4" w:space="0" w:color="auto"/>
              <w:left w:val="nil"/>
              <w:bottom w:val="single" w:sz="4" w:space="0" w:color="auto"/>
              <w:right w:val="single" w:sz="4" w:space="0" w:color="auto"/>
            </w:tcBorders>
            <w:shd w:val="clear" w:color="000000" w:fill="FFFFFF"/>
            <w:hideMark/>
            <w:tcPrChange w:id="546" w:author="Author">
              <w:tcPr>
                <w:tcW w:w="5297" w:type="dxa"/>
                <w:gridSpan w:val="3"/>
                <w:tcBorders>
                  <w:top w:val="single" w:sz="4" w:space="0" w:color="auto"/>
                  <w:left w:val="nil"/>
                  <w:bottom w:val="single" w:sz="4" w:space="0" w:color="auto"/>
                  <w:right w:val="single" w:sz="4" w:space="0" w:color="auto"/>
                </w:tcBorders>
                <w:shd w:val="clear" w:color="000000" w:fill="FFFFFF"/>
                <w:hideMark/>
              </w:tcPr>
            </w:tcPrChange>
          </w:tcPr>
          <w:p w14:paraId="2D99FEFB" w14:textId="36031E85"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the liabilities (before the loss absorbing capacity of technical provisions) </w:t>
            </w:r>
            <w:del w:id="547" w:author="Author">
              <w:r w:rsidRPr="0098574A" w:rsidDel="00D46AD8">
                <w:rPr>
                  <w:rFonts w:ascii="Times New Roman" w:eastAsia="Times New Roman" w:hAnsi="Times New Roman" w:cs="Times New Roman"/>
                  <w:sz w:val="20"/>
                  <w:szCs w:val="20"/>
                  <w:lang w:val="en-GB" w:eastAsia="es-ES"/>
                </w:rPr>
                <w:delText>subject</w:delText>
              </w:r>
            </w:del>
            <w:ins w:id="548" w:author="Author">
              <w:r w:rsidR="00D46AD8">
                <w:rPr>
                  <w:rFonts w:ascii="Times New Roman" w:eastAsia="Times New Roman" w:hAnsi="Times New Roman" w:cs="Times New Roman"/>
                  <w:sz w:val="20"/>
                  <w:szCs w:val="20"/>
                  <w:lang w:val="en-GB" w:eastAsia="es-ES"/>
                </w:rPr>
                <w:t>sensitive</w:t>
              </w:r>
            </w:ins>
            <w:r w:rsidRPr="0098574A">
              <w:rPr>
                <w:rFonts w:ascii="Times New Roman" w:eastAsia="Times New Roman" w:hAnsi="Times New Roman" w:cs="Times New Roman"/>
                <w:sz w:val="20"/>
                <w:szCs w:val="20"/>
                <w:lang w:val="en-GB" w:eastAsia="es-ES"/>
              </w:rPr>
              <w:t xml:space="preserve"> to the risk of a permanent decrease in lapse rates, after the shock (permanent decrease in lapse rates).</w:t>
            </w:r>
          </w:p>
          <w:p w14:paraId="7F8ABF24"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07D7B84E" w14:textId="669B19EA"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p w14:paraId="79C648FF" w14:textId="6C028A38"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r>
      <w:tr w:rsidR="00D27ADE" w:rsidRPr="0098574A" w14:paraId="548B901A" w14:textId="77777777" w:rsidTr="0031437B">
        <w:trPr>
          <w:trHeight w:val="1820"/>
          <w:trPrChange w:id="549" w:author="Author">
            <w:trPr>
              <w:trHeight w:val="1820"/>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550"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674BF5EC" w14:textId="77777777" w:rsidR="001B5D29" w:rsidRPr="0098574A" w:rsidRDefault="001B5D2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R0420/C0080</w:t>
            </w:r>
          </w:p>
          <w:p w14:paraId="4D3AE018" w14:textId="68264070" w:rsidR="00D27ADE" w:rsidRPr="0098574A" w:rsidRDefault="001B5D2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w:t>
            </w:r>
            <w:r w:rsidR="00D27ADE" w:rsidRPr="0098574A">
              <w:rPr>
                <w:rFonts w:ascii="Times New Roman" w:eastAsia="Times New Roman" w:hAnsi="Times New Roman" w:cs="Times New Roman"/>
                <w:sz w:val="20"/>
                <w:szCs w:val="20"/>
                <w:lang w:val="en-GB" w:eastAsia="es-ES"/>
              </w:rPr>
              <w:t>D5</w:t>
            </w:r>
            <w:r w:rsidRPr="0098574A">
              <w:rPr>
                <w:rFonts w:ascii="Times New Roman" w:eastAsia="Times New Roman" w:hAnsi="Times New Roman" w:cs="Times New Roman"/>
                <w:sz w:val="20"/>
                <w:szCs w:val="20"/>
                <w:lang w:val="en-GB" w:eastAsia="es-ES"/>
              </w:rPr>
              <w:t>)</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Change w:id="551" w:author="Author">
              <w:tcPr>
                <w:tcW w:w="2531" w:type="dxa"/>
                <w:gridSpan w:val="4"/>
                <w:tcBorders>
                  <w:top w:val="single" w:sz="4" w:space="0" w:color="auto"/>
                  <w:left w:val="single" w:sz="4" w:space="0" w:color="auto"/>
                  <w:bottom w:val="single" w:sz="4" w:space="0" w:color="auto"/>
                  <w:right w:val="single" w:sz="4" w:space="0" w:color="auto"/>
                </w:tcBorders>
                <w:shd w:val="clear" w:color="000000" w:fill="FFFFFF"/>
                <w:hideMark/>
              </w:tcPr>
            </w:tcPrChange>
          </w:tcPr>
          <w:p w14:paraId="66B3CA17" w14:textId="5C4ABB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 after shock – Gross solvency capital </w:t>
            </w:r>
            <w:r w:rsidR="001B5D29" w:rsidRPr="0098574A">
              <w:rPr>
                <w:rFonts w:ascii="Times New Roman" w:eastAsia="Times New Roman" w:hAnsi="Times New Roman" w:cs="Times New Roman"/>
                <w:sz w:val="20"/>
                <w:szCs w:val="20"/>
                <w:lang w:val="en-GB" w:eastAsia="es-ES"/>
              </w:rPr>
              <w:t>SLT health lapse risk – risk of decrease in lapse</w:t>
            </w:r>
            <w:r w:rsidR="001B5D29" w:rsidRPr="0098574A" w:rsidDel="00563E73">
              <w:rPr>
                <w:rFonts w:ascii="Times New Roman" w:eastAsia="Times New Roman" w:hAnsi="Times New Roman" w:cs="Times New Roman"/>
                <w:sz w:val="20"/>
                <w:szCs w:val="20"/>
                <w:lang w:val="en-GB" w:eastAsia="es-ES"/>
              </w:rPr>
              <w:t xml:space="preserve"> </w:t>
            </w:r>
            <w:r w:rsidRPr="0098574A">
              <w:rPr>
                <w:rFonts w:ascii="Times New Roman" w:eastAsia="Times New Roman" w:hAnsi="Times New Roman" w:cs="Times New Roman"/>
                <w:sz w:val="20"/>
                <w:szCs w:val="20"/>
                <w:lang w:val="en-GB" w:eastAsia="es-ES"/>
              </w:rPr>
              <w:t>- SLT health lapse risk –risk of decrease in lapse</w:t>
            </w:r>
          </w:p>
        </w:tc>
        <w:tc>
          <w:tcPr>
            <w:tcW w:w="4819" w:type="dxa"/>
            <w:tcBorders>
              <w:top w:val="single" w:sz="4" w:space="0" w:color="auto"/>
              <w:left w:val="nil"/>
              <w:bottom w:val="single" w:sz="4" w:space="0" w:color="auto"/>
              <w:right w:val="single" w:sz="4" w:space="0" w:color="auto"/>
            </w:tcBorders>
            <w:shd w:val="clear" w:color="000000" w:fill="FFFFFF"/>
            <w:hideMark/>
            <w:tcPrChange w:id="552" w:author="Author">
              <w:tcPr>
                <w:tcW w:w="5297" w:type="dxa"/>
                <w:gridSpan w:val="3"/>
                <w:tcBorders>
                  <w:top w:val="single" w:sz="4" w:space="0" w:color="auto"/>
                  <w:left w:val="nil"/>
                  <w:bottom w:val="single" w:sz="4" w:space="0" w:color="auto"/>
                  <w:right w:val="single" w:sz="4" w:space="0" w:color="auto"/>
                </w:tcBorders>
                <w:shd w:val="clear" w:color="000000" w:fill="FFFFFF"/>
                <w:hideMark/>
              </w:tcPr>
            </w:tcPrChange>
          </w:tcPr>
          <w:p w14:paraId="1A5CB83D" w14:textId="40FFA06C"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gross capital charge (before the loss absorbing capacity for technical provisions) for the risk of a permanent decrease in lapse rates </w:t>
            </w:r>
          </w:p>
          <w:p w14:paraId="7214B481"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40DF60A6" w14:textId="6CB4C3AB"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If R0050/C0010=1, this item represents gross capital charge for a permanent decrease in SLT health rates, calculated using simplified calculation for SLT health lapse rate</w:t>
            </w:r>
            <w:r w:rsidR="00B12DDC" w:rsidRPr="0098574A">
              <w:rPr>
                <w:rFonts w:ascii="Times New Roman" w:eastAsia="Times New Roman" w:hAnsi="Times New Roman" w:cs="Times New Roman"/>
                <w:sz w:val="20"/>
                <w:szCs w:val="20"/>
                <w:lang w:val="en-GB" w:eastAsia="es-ES"/>
              </w:rPr>
              <w:t>.</w:t>
            </w:r>
          </w:p>
        </w:tc>
      </w:tr>
      <w:tr w:rsidR="00D27ADE" w:rsidRPr="0098574A" w14:paraId="7F0F9128" w14:textId="77777777" w:rsidTr="0031437B">
        <w:trPr>
          <w:trHeight w:val="855"/>
          <w:trPrChange w:id="553" w:author="Author">
            <w:trPr>
              <w:trHeight w:val="855"/>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554"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76443C44" w14:textId="1CB895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R0430/C0020</w:t>
            </w:r>
          </w:p>
          <w:p w14:paraId="1BE12B28" w14:textId="6139BD72" w:rsidR="00B12DDC" w:rsidRPr="0098574A" w:rsidRDefault="00B12DDC">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(A6)</w:t>
            </w:r>
          </w:p>
        </w:tc>
        <w:tc>
          <w:tcPr>
            <w:tcW w:w="2198" w:type="dxa"/>
            <w:tcBorders>
              <w:top w:val="single" w:sz="4" w:space="0" w:color="auto"/>
              <w:left w:val="nil"/>
              <w:bottom w:val="single" w:sz="4" w:space="0" w:color="auto"/>
              <w:right w:val="single" w:sz="4" w:space="0" w:color="auto"/>
            </w:tcBorders>
            <w:shd w:val="clear" w:color="000000" w:fill="FFFFFF"/>
            <w:hideMark/>
            <w:tcPrChange w:id="555" w:author="Author">
              <w:tcPr>
                <w:tcW w:w="2531" w:type="dxa"/>
                <w:gridSpan w:val="4"/>
                <w:tcBorders>
                  <w:top w:val="single" w:sz="4" w:space="0" w:color="auto"/>
                  <w:left w:val="nil"/>
                  <w:bottom w:val="single" w:sz="4" w:space="0" w:color="auto"/>
                  <w:right w:val="single" w:sz="4" w:space="0" w:color="auto"/>
                </w:tcBorders>
                <w:shd w:val="clear" w:color="000000" w:fill="FFFFFF"/>
                <w:hideMark/>
              </w:tcPr>
            </w:tcPrChange>
          </w:tcPr>
          <w:p w14:paraId="28414E76"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Initial absolute values before shock – Assets – SLT health lapse risk- mass lapse risk</w:t>
            </w:r>
          </w:p>
        </w:tc>
        <w:tc>
          <w:tcPr>
            <w:tcW w:w="4819" w:type="dxa"/>
            <w:tcBorders>
              <w:top w:val="single" w:sz="4" w:space="0" w:color="auto"/>
              <w:left w:val="nil"/>
              <w:bottom w:val="single" w:sz="4" w:space="0" w:color="auto"/>
              <w:right w:val="single" w:sz="4" w:space="0" w:color="auto"/>
            </w:tcBorders>
            <w:shd w:val="clear" w:color="000000" w:fill="FFFFFF"/>
            <w:hideMark/>
            <w:tcPrChange w:id="556" w:author="Author">
              <w:tcPr>
                <w:tcW w:w="5297" w:type="dxa"/>
                <w:gridSpan w:val="3"/>
                <w:tcBorders>
                  <w:top w:val="single" w:sz="4" w:space="0" w:color="auto"/>
                  <w:left w:val="nil"/>
                  <w:bottom w:val="single" w:sz="4" w:space="0" w:color="auto"/>
                  <w:right w:val="single" w:sz="4" w:space="0" w:color="auto"/>
                </w:tcBorders>
                <w:shd w:val="clear" w:color="000000" w:fill="FFFFFF"/>
                <w:hideMark/>
              </w:tcPr>
            </w:tcPrChange>
          </w:tcPr>
          <w:p w14:paraId="10E5A590" w14:textId="30B6A11F"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the assets </w:t>
            </w:r>
            <w:del w:id="557" w:author="Author">
              <w:r w:rsidRPr="0098574A" w:rsidDel="00D46AD8">
                <w:rPr>
                  <w:rFonts w:ascii="Times New Roman" w:eastAsia="Times New Roman" w:hAnsi="Times New Roman" w:cs="Times New Roman"/>
                  <w:sz w:val="20"/>
                  <w:szCs w:val="20"/>
                  <w:lang w:val="en-GB" w:eastAsia="es-ES"/>
                </w:rPr>
                <w:delText>subject</w:delText>
              </w:r>
            </w:del>
            <w:ins w:id="558" w:author="Author">
              <w:r w:rsidR="00D46AD8">
                <w:rPr>
                  <w:rFonts w:ascii="Times New Roman" w:eastAsia="Times New Roman" w:hAnsi="Times New Roman" w:cs="Times New Roman"/>
                  <w:sz w:val="20"/>
                  <w:szCs w:val="20"/>
                  <w:lang w:val="en-GB" w:eastAsia="es-ES"/>
                </w:rPr>
                <w:t>sensitive</w:t>
              </w:r>
            </w:ins>
            <w:r w:rsidRPr="0098574A">
              <w:rPr>
                <w:rFonts w:ascii="Times New Roman" w:eastAsia="Times New Roman" w:hAnsi="Times New Roman" w:cs="Times New Roman"/>
                <w:sz w:val="20"/>
                <w:szCs w:val="20"/>
                <w:lang w:val="en-GB" w:eastAsia="es-ES"/>
              </w:rPr>
              <w:t xml:space="preserve"> to mass lapse risk, before the shock. </w:t>
            </w:r>
          </w:p>
          <w:p w14:paraId="550D2E39" w14:textId="7777777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p>
          <w:p w14:paraId="6C6BCFCB" w14:textId="75B32149"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Recoverables from reinsurance and SPVs shall not be included in this cell.</w:t>
            </w:r>
          </w:p>
        </w:tc>
      </w:tr>
      <w:tr w:rsidR="00D27ADE" w:rsidRPr="0098574A" w14:paraId="55DDDBC7" w14:textId="77777777" w:rsidTr="0031437B">
        <w:trPr>
          <w:trHeight w:val="855"/>
          <w:trPrChange w:id="559" w:author="Author">
            <w:trPr>
              <w:trHeight w:val="855"/>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560"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4B461628" w14:textId="018BBE6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R0430/C0030</w:t>
            </w:r>
          </w:p>
          <w:p w14:paraId="7B61D2CC" w14:textId="7CF5C6F3" w:rsidR="00B12DDC" w:rsidRPr="0098574A" w:rsidRDefault="00B12DDC">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(A6A)</w:t>
            </w:r>
          </w:p>
        </w:tc>
        <w:tc>
          <w:tcPr>
            <w:tcW w:w="2198" w:type="dxa"/>
            <w:tcBorders>
              <w:top w:val="single" w:sz="4" w:space="0" w:color="auto"/>
              <w:left w:val="nil"/>
              <w:bottom w:val="single" w:sz="4" w:space="0" w:color="auto"/>
              <w:right w:val="single" w:sz="4" w:space="0" w:color="auto"/>
            </w:tcBorders>
            <w:shd w:val="clear" w:color="000000" w:fill="FFFFFF"/>
            <w:hideMark/>
            <w:tcPrChange w:id="561" w:author="Author">
              <w:tcPr>
                <w:tcW w:w="2531" w:type="dxa"/>
                <w:gridSpan w:val="4"/>
                <w:tcBorders>
                  <w:top w:val="single" w:sz="4" w:space="0" w:color="auto"/>
                  <w:left w:val="nil"/>
                  <w:bottom w:val="single" w:sz="4" w:space="0" w:color="auto"/>
                  <w:right w:val="single" w:sz="4" w:space="0" w:color="auto"/>
                </w:tcBorders>
                <w:shd w:val="clear" w:color="000000" w:fill="FFFFFF"/>
                <w:hideMark/>
              </w:tcPr>
            </w:tcPrChange>
          </w:tcPr>
          <w:p w14:paraId="72E0C648"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Initial absolute values before shock – Liabilities – SLT health lapse risk –mass lapse risk </w:t>
            </w:r>
          </w:p>
        </w:tc>
        <w:tc>
          <w:tcPr>
            <w:tcW w:w="4819" w:type="dxa"/>
            <w:tcBorders>
              <w:top w:val="single" w:sz="4" w:space="0" w:color="auto"/>
              <w:left w:val="nil"/>
              <w:bottom w:val="single" w:sz="4" w:space="0" w:color="auto"/>
              <w:right w:val="single" w:sz="4" w:space="0" w:color="auto"/>
            </w:tcBorders>
            <w:shd w:val="clear" w:color="000000" w:fill="FFFFFF"/>
            <w:hideMark/>
            <w:tcPrChange w:id="562" w:author="Author">
              <w:tcPr>
                <w:tcW w:w="5297" w:type="dxa"/>
                <w:gridSpan w:val="3"/>
                <w:tcBorders>
                  <w:top w:val="single" w:sz="4" w:space="0" w:color="auto"/>
                  <w:left w:val="nil"/>
                  <w:bottom w:val="single" w:sz="4" w:space="0" w:color="auto"/>
                  <w:right w:val="single" w:sz="4" w:space="0" w:color="auto"/>
                </w:tcBorders>
                <w:shd w:val="clear" w:color="000000" w:fill="FFFFFF"/>
                <w:hideMark/>
              </w:tcPr>
            </w:tcPrChange>
          </w:tcPr>
          <w:p w14:paraId="37CD6596" w14:textId="694FDCB4"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liabilities </w:t>
            </w:r>
            <w:del w:id="563" w:author="Author">
              <w:r w:rsidRPr="0098574A" w:rsidDel="00D46AD8">
                <w:rPr>
                  <w:rFonts w:ascii="Times New Roman" w:eastAsia="Times New Roman" w:hAnsi="Times New Roman" w:cs="Times New Roman"/>
                  <w:sz w:val="20"/>
                  <w:szCs w:val="20"/>
                  <w:lang w:val="en-GB" w:eastAsia="es-ES"/>
                </w:rPr>
                <w:delText>subject</w:delText>
              </w:r>
            </w:del>
            <w:ins w:id="564" w:author="Author">
              <w:r w:rsidR="00D46AD8">
                <w:rPr>
                  <w:rFonts w:ascii="Times New Roman" w:eastAsia="Times New Roman" w:hAnsi="Times New Roman" w:cs="Times New Roman"/>
                  <w:sz w:val="20"/>
                  <w:szCs w:val="20"/>
                  <w:lang w:val="en-GB" w:eastAsia="es-ES"/>
                </w:rPr>
                <w:t>sensitive</w:t>
              </w:r>
            </w:ins>
            <w:r w:rsidRPr="0098574A">
              <w:rPr>
                <w:rFonts w:ascii="Times New Roman" w:eastAsia="Times New Roman" w:hAnsi="Times New Roman" w:cs="Times New Roman"/>
                <w:sz w:val="20"/>
                <w:szCs w:val="20"/>
                <w:lang w:val="en-GB" w:eastAsia="es-ES"/>
              </w:rPr>
              <w:t xml:space="preserve"> to mass lapse risk, before the shock. </w:t>
            </w:r>
          </w:p>
          <w:p w14:paraId="5DBEFF7C" w14:textId="7777777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p>
          <w:p w14:paraId="3423A0D5" w14:textId="035C29A4"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D27ADE" w:rsidRPr="0098574A" w14:paraId="7A9D5740" w14:textId="77777777" w:rsidTr="0031437B">
        <w:trPr>
          <w:trHeight w:val="855"/>
          <w:trPrChange w:id="565" w:author="Author">
            <w:trPr>
              <w:trHeight w:val="855"/>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566"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332725B1" w14:textId="7750E105"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R0430/C0040</w:t>
            </w:r>
          </w:p>
          <w:p w14:paraId="4C2EFC25" w14:textId="7A73D1D8" w:rsidR="00B12DDC" w:rsidRPr="0098574A" w:rsidRDefault="00B12DDC">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(B6)</w:t>
            </w:r>
          </w:p>
        </w:tc>
        <w:tc>
          <w:tcPr>
            <w:tcW w:w="2198" w:type="dxa"/>
            <w:tcBorders>
              <w:top w:val="single" w:sz="4" w:space="0" w:color="auto"/>
              <w:left w:val="nil"/>
              <w:bottom w:val="single" w:sz="4" w:space="0" w:color="auto"/>
              <w:right w:val="single" w:sz="4" w:space="0" w:color="auto"/>
            </w:tcBorders>
            <w:shd w:val="clear" w:color="000000" w:fill="FFFFFF"/>
            <w:hideMark/>
            <w:tcPrChange w:id="567" w:author="Author">
              <w:tcPr>
                <w:tcW w:w="2531" w:type="dxa"/>
                <w:gridSpan w:val="4"/>
                <w:tcBorders>
                  <w:top w:val="single" w:sz="4" w:space="0" w:color="auto"/>
                  <w:left w:val="nil"/>
                  <w:bottom w:val="single" w:sz="4" w:space="0" w:color="auto"/>
                  <w:right w:val="single" w:sz="4" w:space="0" w:color="auto"/>
                </w:tcBorders>
                <w:shd w:val="clear" w:color="000000" w:fill="FFFFFF"/>
                <w:hideMark/>
              </w:tcPr>
            </w:tcPrChange>
          </w:tcPr>
          <w:p w14:paraId="418BF8EC"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values after shock – Assets – SLT health lapse risk – mass lapse risk </w:t>
            </w:r>
          </w:p>
        </w:tc>
        <w:tc>
          <w:tcPr>
            <w:tcW w:w="4819" w:type="dxa"/>
            <w:tcBorders>
              <w:top w:val="single" w:sz="4" w:space="0" w:color="auto"/>
              <w:left w:val="nil"/>
              <w:bottom w:val="single" w:sz="4" w:space="0" w:color="auto"/>
              <w:right w:val="single" w:sz="4" w:space="0" w:color="auto"/>
            </w:tcBorders>
            <w:shd w:val="clear" w:color="000000" w:fill="FFFFFF"/>
            <w:hideMark/>
            <w:tcPrChange w:id="568" w:author="Author">
              <w:tcPr>
                <w:tcW w:w="5297" w:type="dxa"/>
                <w:gridSpan w:val="3"/>
                <w:tcBorders>
                  <w:top w:val="single" w:sz="4" w:space="0" w:color="auto"/>
                  <w:left w:val="nil"/>
                  <w:bottom w:val="single" w:sz="4" w:space="0" w:color="auto"/>
                  <w:right w:val="single" w:sz="4" w:space="0" w:color="auto"/>
                </w:tcBorders>
                <w:shd w:val="clear" w:color="000000" w:fill="FFFFFF"/>
                <w:hideMark/>
              </w:tcPr>
            </w:tcPrChange>
          </w:tcPr>
          <w:p w14:paraId="7410F2E4" w14:textId="37D2D94E"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the assets </w:t>
            </w:r>
            <w:del w:id="569" w:author="Author">
              <w:r w:rsidRPr="0098574A" w:rsidDel="00D46AD8">
                <w:rPr>
                  <w:rFonts w:ascii="Times New Roman" w:eastAsia="Times New Roman" w:hAnsi="Times New Roman" w:cs="Times New Roman"/>
                  <w:sz w:val="20"/>
                  <w:szCs w:val="20"/>
                  <w:lang w:val="en-GB" w:eastAsia="es-ES"/>
                </w:rPr>
                <w:delText>subject</w:delText>
              </w:r>
            </w:del>
            <w:ins w:id="570" w:author="Author">
              <w:r w:rsidR="00D46AD8">
                <w:rPr>
                  <w:rFonts w:ascii="Times New Roman" w:eastAsia="Times New Roman" w:hAnsi="Times New Roman" w:cs="Times New Roman"/>
                  <w:sz w:val="20"/>
                  <w:szCs w:val="20"/>
                  <w:lang w:val="en-GB" w:eastAsia="es-ES"/>
                </w:rPr>
                <w:t>sensitive</w:t>
              </w:r>
            </w:ins>
            <w:r w:rsidRPr="0098574A">
              <w:rPr>
                <w:rFonts w:ascii="Times New Roman" w:eastAsia="Times New Roman" w:hAnsi="Times New Roman" w:cs="Times New Roman"/>
                <w:sz w:val="20"/>
                <w:szCs w:val="20"/>
                <w:lang w:val="en-GB" w:eastAsia="es-ES"/>
              </w:rPr>
              <w:t xml:space="preserve"> to ass lapse risk, after the shock.</w:t>
            </w:r>
          </w:p>
          <w:p w14:paraId="4942FAF5" w14:textId="7777777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p>
          <w:p w14:paraId="31D95BA3" w14:textId="29A252A9"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Recoverables from reinsurance and SPVs shall not be included in this cell.</w:t>
            </w:r>
          </w:p>
        </w:tc>
      </w:tr>
      <w:tr w:rsidR="00D27ADE" w:rsidRPr="0098574A" w14:paraId="362C4ED9" w14:textId="77777777" w:rsidTr="0031437B">
        <w:trPr>
          <w:trHeight w:val="1515"/>
          <w:trPrChange w:id="571" w:author="Author">
            <w:trPr>
              <w:trHeight w:val="1515"/>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572"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75DF1FA0" w14:textId="390DE9E6"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R0430/C0050</w:t>
            </w:r>
          </w:p>
          <w:p w14:paraId="70CF9CDC" w14:textId="5C350B92" w:rsidR="00B12DDC" w:rsidRPr="0098574A" w:rsidRDefault="00B12DDC">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(B6A)</w:t>
            </w:r>
          </w:p>
        </w:tc>
        <w:tc>
          <w:tcPr>
            <w:tcW w:w="2198" w:type="dxa"/>
            <w:tcBorders>
              <w:top w:val="single" w:sz="4" w:space="0" w:color="auto"/>
              <w:left w:val="nil"/>
              <w:bottom w:val="single" w:sz="4" w:space="0" w:color="auto"/>
              <w:right w:val="single" w:sz="4" w:space="0" w:color="auto"/>
            </w:tcBorders>
            <w:shd w:val="clear" w:color="000000" w:fill="FFFFFF"/>
            <w:hideMark/>
            <w:tcPrChange w:id="573" w:author="Author">
              <w:tcPr>
                <w:tcW w:w="2531" w:type="dxa"/>
                <w:gridSpan w:val="4"/>
                <w:tcBorders>
                  <w:top w:val="single" w:sz="4" w:space="0" w:color="auto"/>
                  <w:left w:val="nil"/>
                  <w:bottom w:val="single" w:sz="4" w:space="0" w:color="auto"/>
                  <w:right w:val="single" w:sz="4" w:space="0" w:color="auto"/>
                </w:tcBorders>
                <w:shd w:val="clear" w:color="000000" w:fill="FFFFFF"/>
                <w:hideMark/>
              </w:tcPr>
            </w:tcPrChange>
          </w:tcPr>
          <w:p w14:paraId="67C18750" w14:textId="65D2E2C3"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values after shock – Liabilities (after the loss absorbing capacity of technical provisions) – SLT health lapse risk – mass lapse risk </w:t>
            </w:r>
          </w:p>
        </w:tc>
        <w:tc>
          <w:tcPr>
            <w:tcW w:w="4819" w:type="dxa"/>
            <w:tcBorders>
              <w:top w:val="single" w:sz="4" w:space="0" w:color="auto"/>
              <w:left w:val="nil"/>
              <w:bottom w:val="single" w:sz="4" w:space="0" w:color="auto"/>
              <w:right w:val="single" w:sz="4" w:space="0" w:color="auto"/>
            </w:tcBorders>
            <w:shd w:val="clear" w:color="000000" w:fill="FFFFFF"/>
            <w:hideMark/>
            <w:tcPrChange w:id="574" w:author="Author">
              <w:tcPr>
                <w:tcW w:w="5297" w:type="dxa"/>
                <w:gridSpan w:val="3"/>
                <w:tcBorders>
                  <w:top w:val="single" w:sz="4" w:space="0" w:color="auto"/>
                  <w:left w:val="nil"/>
                  <w:bottom w:val="single" w:sz="4" w:space="0" w:color="auto"/>
                  <w:right w:val="single" w:sz="4" w:space="0" w:color="auto"/>
                </w:tcBorders>
                <w:shd w:val="clear" w:color="000000" w:fill="FFFFFF"/>
                <w:hideMark/>
              </w:tcPr>
            </w:tcPrChange>
          </w:tcPr>
          <w:p w14:paraId="01B63A25" w14:textId="2EE75F1A"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liabilities (after the loss absorbing capacity of technical provisions) </w:t>
            </w:r>
            <w:del w:id="575" w:author="Author">
              <w:r w:rsidRPr="0098574A" w:rsidDel="00D46AD8">
                <w:rPr>
                  <w:rFonts w:ascii="Times New Roman" w:eastAsia="Times New Roman" w:hAnsi="Times New Roman" w:cs="Times New Roman"/>
                  <w:sz w:val="20"/>
                  <w:szCs w:val="20"/>
                  <w:lang w:val="en-GB" w:eastAsia="es-ES"/>
                </w:rPr>
                <w:delText>subject</w:delText>
              </w:r>
            </w:del>
            <w:ins w:id="576" w:author="Author">
              <w:r w:rsidR="00D46AD8">
                <w:rPr>
                  <w:rFonts w:ascii="Times New Roman" w:eastAsia="Times New Roman" w:hAnsi="Times New Roman" w:cs="Times New Roman"/>
                  <w:sz w:val="20"/>
                  <w:szCs w:val="20"/>
                  <w:lang w:val="en-GB" w:eastAsia="es-ES"/>
                </w:rPr>
                <w:t>sensitive</w:t>
              </w:r>
            </w:ins>
            <w:r w:rsidRPr="0098574A">
              <w:rPr>
                <w:rFonts w:ascii="Times New Roman" w:eastAsia="Times New Roman" w:hAnsi="Times New Roman" w:cs="Times New Roman"/>
                <w:sz w:val="20"/>
                <w:szCs w:val="20"/>
                <w:lang w:val="en-GB" w:eastAsia="es-ES"/>
              </w:rPr>
              <w:t xml:space="preserve"> to mass lapse risk, after the shock. </w:t>
            </w:r>
          </w:p>
          <w:p w14:paraId="46E14E72" w14:textId="7777777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p>
          <w:p w14:paraId="0670F324" w14:textId="4C8B3D50"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D27ADE" w:rsidRPr="0098574A" w14:paraId="24F47F33" w14:textId="77777777" w:rsidTr="0031437B">
        <w:trPr>
          <w:trHeight w:val="1129"/>
          <w:trPrChange w:id="577" w:author="Author">
            <w:trPr>
              <w:trHeight w:val="1129"/>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578"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320180CA" w14:textId="14EFDE73"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R0430/C0060</w:t>
            </w:r>
          </w:p>
          <w:p w14:paraId="1A422C29" w14:textId="3F93F90B" w:rsidR="00B12DDC" w:rsidRPr="0098574A" w:rsidRDefault="00B12DDC">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(C6)</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Change w:id="579" w:author="Author">
              <w:tcPr>
                <w:tcW w:w="2531" w:type="dxa"/>
                <w:gridSpan w:val="4"/>
                <w:tcBorders>
                  <w:top w:val="single" w:sz="4" w:space="0" w:color="auto"/>
                  <w:left w:val="single" w:sz="4" w:space="0" w:color="auto"/>
                  <w:bottom w:val="single" w:sz="4" w:space="0" w:color="auto"/>
                  <w:right w:val="single" w:sz="4" w:space="0" w:color="auto"/>
                </w:tcBorders>
                <w:shd w:val="clear" w:color="000000" w:fill="FFFFFF"/>
                <w:hideMark/>
              </w:tcPr>
            </w:tcPrChange>
          </w:tcPr>
          <w:p w14:paraId="77A4D857" w14:textId="5135AF7A"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 after shock – Net solvency capital requirements– SLT health lapse risk – mass lapse risk </w:t>
            </w:r>
          </w:p>
        </w:tc>
        <w:tc>
          <w:tcPr>
            <w:tcW w:w="4819" w:type="dxa"/>
            <w:tcBorders>
              <w:top w:val="single" w:sz="4" w:space="0" w:color="auto"/>
              <w:left w:val="nil"/>
              <w:bottom w:val="single" w:sz="4" w:space="0" w:color="auto"/>
              <w:right w:val="single" w:sz="4" w:space="0" w:color="auto"/>
            </w:tcBorders>
            <w:shd w:val="clear" w:color="000000" w:fill="FFFFFF"/>
            <w:hideMark/>
            <w:tcPrChange w:id="580" w:author="Author">
              <w:tcPr>
                <w:tcW w:w="5297" w:type="dxa"/>
                <w:gridSpan w:val="3"/>
                <w:tcBorders>
                  <w:top w:val="single" w:sz="4" w:space="0" w:color="auto"/>
                  <w:left w:val="nil"/>
                  <w:bottom w:val="single" w:sz="4" w:space="0" w:color="auto"/>
                  <w:right w:val="single" w:sz="4" w:space="0" w:color="auto"/>
                </w:tcBorders>
                <w:shd w:val="clear" w:color="000000" w:fill="FFFFFF"/>
                <w:hideMark/>
              </w:tcPr>
            </w:tcPrChange>
          </w:tcPr>
          <w:p w14:paraId="0A0C6B55" w14:textId="1399C306"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net capital charge for SLT health lapse risk - mass lapse risk, after adjustment for the loss absorbing capacity of technical provisions. </w:t>
            </w:r>
          </w:p>
          <w:p w14:paraId="197E5ABF" w14:textId="0CDB7FA5"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p>
          <w:p w14:paraId="104AE9B5" w14:textId="407721A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p>
        </w:tc>
      </w:tr>
      <w:tr w:rsidR="00D27ADE" w:rsidRPr="0098574A" w14:paraId="1A938460" w14:textId="77777777" w:rsidTr="0031437B">
        <w:trPr>
          <w:trHeight w:val="285"/>
          <w:trPrChange w:id="581" w:author="Author">
            <w:trPr>
              <w:trHeight w:val="285"/>
            </w:trPr>
          </w:trPrChange>
        </w:trPr>
        <w:tc>
          <w:tcPr>
            <w:tcW w:w="1630" w:type="dxa"/>
            <w:vMerge w:val="restart"/>
            <w:tcBorders>
              <w:top w:val="single" w:sz="4" w:space="0" w:color="auto"/>
              <w:left w:val="single" w:sz="4" w:space="0" w:color="auto"/>
              <w:bottom w:val="single" w:sz="4" w:space="0" w:color="auto"/>
              <w:right w:val="single" w:sz="4" w:space="0" w:color="auto"/>
            </w:tcBorders>
            <w:shd w:val="clear" w:color="000000" w:fill="FFFFFF"/>
            <w:tcPrChange w:id="582" w:author="Author">
              <w:tcPr>
                <w:tcW w:w="1630" w:type="dxa"/>
                <w:gridSpan w:val="2"/>
                <w:vMerge w:val="restart"/>
                <w:tcBorders>
                  <w:top w:val="single" w:sz="4" w:space="0" w:color="auto"/>
                  <w:left w:val="single" w:sz="4" w:space="0" w:color="auto"/>
                  <w:bottom w:val="single" w:sz="4" w:space="0" w:color="auto"/>
                  <w:right w:val="single" w:sz="4" w:space="0" w:color="auto"/>
                </w:tcBorders>
                <w:shd w:val="clear" w:color="000000" w:fill="FFFFFF"/>
              </w:tcPr>
            </w:tcPrChange>
          </w:tcPr>
          <w:p w14:paraId="273D83C0" w14:textId="4847A78B"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R0430/C0070</w:t>
            </w:r>
          </w:p>
          <w:p w14:paraId="1C3BCF9D" w14:textId="1BEABB86" w:rsidR="00B12DDC" w:rsidRPr="0098574A" w:rsidRDefault="00B12DDC">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(B6B)</w:t>
            </w:r>
          </w:p>
        </w:tc>
        <w:tc>
          <w:tcPr>
            <w:tcW w:w="2198" w:type="dxa"/>
            <w:vMerge w:val="restart"/>
            <w:tcBorders>
              <w:top w:val="single" w:sz="4" w:space="0" w:color="auto"/>
              <w:left w:val="single" w:sz="4" w:space="0" w:color="auto"/>
              <w:bottom w:val="single" w:sz="4" w:space="0" w:color="auto"/>
              <w:right w:val="single" w:sz="4" w:space="0" w:color="auto"/>
            </w:tcBorders>
            <w:shd w:val="clear" w:color="000000" w:fill="FFFFFF"/>
            <w:hideMark/>
            <w:tcPrChange w:id="583" w:author="Author">
              <w:tcPr>
                <w:tcW w:w="2531" w:type="dxa"/>
                <w:gridSpan w:val="4"/>
                <w:vMerge w:val="restart"/>
                <w:tcBorders>
                  <w:top w:val="single" w:sz="4" w:space="0" w:color="auto"/>
                  <w:left w:val="single" w:sz="4" w:space="0" w:color="auto"/>
                  <w:bottom w:val="single" w:sz="4" w:space="0" w:color="auto"/>
                  <w:right w:val="single" w:sz="4" w:space="0" w:color="auto"/>
                </w:tcBorders>
                <w:shd w:val="clear" w:color="000000" w:fill="FFFFFF"/>
                <w:hideMark/>
              </w:tcPr>
            </w:tcPrChange>
          </w:tcPr>
          <w:p w14:paraId="3D98712F" w14:textId="7FF35BCE"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 after shock – Liabilities (before the loss absorbing capacity of technical provisions) – Health lapse risk – mass lapse risk </w:t>
            </w:r>
          </w:p>
        </w:tc>
        <w:tc>
          <w:tcPr>
            <w:tcW w:w="4819" w:type="dxa"/>
            <w:vMerge w:val="restart"/>
            <w:tcBorders>
              <w:top w:val="single" w:sz="4" w:space="0" w:color="auto"/>
              <w:left w:val="single" w:sz="4" w:space="0" w:color="auto"/>
              <w:bottom w:val="single" w:sz="4" w:space="0" w:color="auto"/>
              <w:right w:val="single" w:sz="4" w:space="0" w:color="auto"/>
            </w:tcBorders>
            <w:shd w:val="clear" w:color="000000" w:fill="FFFFFF"/>
            <w:hideMark/>
            <w:tcPrChange w:id="584" w:author="Author">
              <w:tcPr>
                <w:tcW w:w="5297" w:type="dxa"/>
                <w:gridSpan w:val="3"/>
                <w:vMerge w:val="restart"/>
                <w:tcBorders>
                  <w:top w:val="single" w:sz="4" w:space="0" w:color="auto"/>
                  <w:left w:val="single" w:sz="4" w:space="0" w:color="auto"/>
                  <w:bottom w:val="single" w:sz="4" w:space="0" w:color="auto"/>
                  <w:right w:val="single" w:sz="4" w:space="0" w:color="auto"/>
                </w:tcBorders>
                <w:shd w:val="clear" w:color="000000" w:fill="FFFFFF"/>
                <w:hideMark/>
              </w:tcPr>
            </w:tcPrChange>
          </w:tcPr>
          <w:p w14:paraId="14BC0500" w14:textId="7D383325"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the liabilities (before the loss absorbing capacity of technical provisions) </w:t>
            </w:r>
            <w:del w:id="585" w:author="Author">
              <w:r w:rsidRPr="0098574A" w:rsidDel="00D46AD8">
                <w:rPr>
                  <w:rFonts w:ascii="Times New Roman" w:eastAsia="Times New Roman" w:hAnsi="Times New Roman" w:cs="Times New Roman"/>
                  <w:sz w:val="20"/>
                  <w:szCs w:val="20"/>
                  <w:lang w:val="en-GB" w:eastAsia="es-ES"/>
                </w:rPr>
                <w:delText>subject</w:delText>
              </w:r>
            </w:del>
            <w:ins w:id="586" w:author="Author">
              <w:r w:rsidR="00D46AD8">
                <w:rPr>
                  <w:rFonts w:ascii="Times New Roman" w:eastAsia="Times New Roman" w:hAnsi="Times New Roman" w:cs="Times New Roman"/>
                  <w:sz w:val="20"/>
                  <w:szCs w:val="20"/>
                  <w:lang w:val="en-GB" w:eastAsia="es-ES"/>
                </w:rPr>
                <w:t>sensitive</w:t>
              </w:r>
            </w:ins>
            <w:r w:rsidRPr="0098574A">
              <w:rPr>
                <w:rFonts w:ascii="Times New Roman" w:eastAsia="Times New Roman" w:hAnsi="Times New Roman" w:cs="Times New Roman"/>
                <w:sz w:val="20"/>
                <w:szCs w:val="20"/>
                <w:lang w:val="en-GB" w:eastAsia="es-ES"/>
              </w:rPr>
              <w:t xml:space="preserve"> to mass lapse risk, after the shock.</w:t>
            </w:r>
          </w:p>
          <w:p w14:paraId="0C1889CD" w14:textId="7777777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p>
          <w:p w14:paraId="1C3AE5ED" w14:textId="246B24D0"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D27ADE" w:rsidRPr="0098574A" w14:paraId="60B7F19B" w14:textId="77777777" w:rsidTr="0031437B">
        <w:trPr>
          <w:trHeight w:val="600"/>
          <w:trPrChange w:id="587" w:author="Author">
            <w:trPr>
              <w:trHeight w:val="600"/>
            </w:trPr>
          </w:trPrChange>
        </w:trPr>
        <w:tc>
          <w:tcPr>
            <w:tcW w:w="1630" w:type="dxa"/>
            <w:vMerge/>
            <w:tcBorders>
              <w:top w:val="single" w:sz="4" w:space="0" w:color="auto"/>
              <w:left w:val="single" w:sz="4" w:space="0" w:color="auto"/>
              <w:bottom w:val="single" w:sz="4" w:space="0" w:color="auto"/>
              <w:right w:val="single" w:sz="4" w:space="0" w:color="auto"/>
            </w:tcBorders>
            <w:vAlign w:val="center"/>
            <w:tcPrChange w:id="588" w:author="Author">
              <w:tcPr>
                <w:tcW w:w="1630" w:type="dxa"/>
                <w:gridSpan w:val="2"/>
                <w:vMerge/>
                <w:tcBorders>
                  <w:top w:val="single" w:sz="4" w:space="0" w:color="auto"/>
                  <w:left w:val="single" w:sz="4" w:space="0" w:color="auto"/>
                  <w:bottom w:val="single" w:sz="4" w:space="0" w:color="auto"/>
                  <w:right w:val="single" w:sz="4" w:space="0" w:color="auto"/>
                </w:tcBorders>
                <w:vAlign w:val="center"/>
              </w:tcPr>
            </w:tcPrChange>
          </w:tcPr>
          <w:p w14:paraId="284A1119"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c>
          <w:tcPr>
            <w:tcW w:w="2198" w:type="dxa"/>
            <w:vMerge/>
            <w:tcBorders>
              <w:top w:val="single" w:sz="4" w:space="0" w:color="auto"/>
              <w:left w:val="single" w:sz="4" w:space="0" w:color="auto"/>
              <w:bottom w:val="single" w:sz="4" w:space="0" w:color="auto"/>
              <w:right w:val="single" w:sz="4" w:space="0" w:color="auto"/>
            </w:tcBorders>
            <w:vAlign w:val="center"/>
            <w:hideMark/>
            <w:tcPrChange w:id="589" w:author="Author">
              <w:tcPr>
                <w:tcW w:w="2531" w:type="dxa"/>
                <w:gridSpan w:val="4"/>
                <w:vMerge/>
                <w:tcBorders>
                  <w:top w:val="single" w:sz="4" w:space="0" w:color="auto"/>
                  <w:left w:val="single" w:sz="4" w:space="0" w:color="auto"/>
                  <w:bottom w:val="single" w:sz="4" w:space="0" w:color="auto"/>
                  <w:right w:val="single" w:sz="4" w:space="0" w:color="auto"/>
                </w:tcBorders>
                <w:vAlign w:val="center"/>
                <w:hideMark/>
              </w:tcPr>
            </w:tcPrChange>
          </w:tcPr>
          <w:p w14:paraId="3C7EA4BA"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tc>
        <w:tc>
          <w:tcPr>
            <w:tcW w:w="4819" w:type="dxa"/>
            <w:vMerge/>
            <w:tcBorders>
              <w:top w:val="single" w:sz="4" w:space="0" w:color="auto"/>
              <w:left w:val="single" w:sz="4" w:space="0" w:color="auto"/>
              <w:bottom w:val="single" w:sz="4" w:space="0" w:color="auto"/>
              <w:right w:val="single" w:sz="4" w:space="0" w:color="auto"/>
            </w:tcBorders>
            <w:vAlign w:val="center"/>
            <w:hideMark/>
            <w:tcPrChange w:id="590" w:author="Author">
              <w:tcPr>
                <w:tcW w:w="5297" w:type="dxa"/>
                <w:gridSpan w:val="3"/>
                <w:vMerge/>
                <w:tcBorders>
                  <w:top w:val="single" w:sz="4" w:space="0" w:color="auto"/>
                  <w:left w:val="single" w:sz="4" w:space="0" w:color="auto"/>
                  <w:bottom w:val="single" w:sz="4" w:space="0" w:color="auto"/>
                  <w:right w:val="single" w:sz="4" w:space="0" w:color="auto"/>
                </w:tcBorders>
                <w:vAlign w:val="center"/>
                <w:hideMark/>
              </w:tcPr>
            </w:tcPrChange>
          </w:tcPr>
          <w:p w14:paraId="618259B2" w14:textId="7777777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p>
        </w:tc>
      </w:tr>
      <w:tr w:rsidR="00D27ADE" w:rsidRPr="0098574A" w14:paraId="30190B30" w14:textId="77777777" w:rsidTr="0031437B">
        <w:trPr>
          <w:trHeight w:val="1150"/>
          <w:trPrChange w:id="591" w:author="Author">
            <w:trPr>
              <w:trHeight w:val="1150"/>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592"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37EA8881" w14:textId="0117D5DE"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R0430/C0080</w:t>
            </w:r>
          </w:p>
          <w:p w14:paraId="2184B8F0" w14:textId="3E37173B" w:rsidR="00B12DDC" w:rsidRPr="0098574A" w:rsidRDefault="00B12DDC">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(D6)</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Change w:id="593" w:author="Author">
              <w:tcPr>
                <w:tcW w:w="2531" w:type="dxa"/>
                <w:gridSpan w:val="4"/>
                <w:tcBorders>
                  <w:top w:val="single" w:sz="4" w:space="0" w:color="auto"/>
                  <w:left w:val="single" w:sz="4" w:space="0" w:color="auto"/>
                  <w:bottom w:val="single" w:sz="4" w:space="0" w:color="auto"/>
                  <w:right w:val="single" w:sz="4" w:space="0" w:color="auto"/>
                </w:tcBorders>
                <w:shd w:val="clear" w:color="000000" w:fill="FFFFFF"/>
                <w:hideMark/>
              </w:tcPr>
            </w:tcPrChange>
          </w:tcPr>
          <w:p w14:paraId="7BB797DD" w14:textId="6E2FCD3C"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 after shock – Gross solvency capital - SLT health lapse risk – mass lapse risk </w:t>
            </w:r>
          </w:p>
        </w:tc>
        <w:tc>
          <w:tcPr>
            <w:tcW w:w="4819" w:type="dxa"/>
            <w:tcBorders>
              <w:top w:val="single" w:sz="4" w:space="0" w:color="auto"/>
              <w:left w:val="nil"/>
              <w:bottom w:val="single" w:sz="4" w:space="0" w:color="auto"/>
              <w:right w:val="single" w:sz="4" w:space="0" w:color="auto"/>
            </w:tcBorders>
            <w:shd w:val="clear" w:color="000000" w:fill="FFFFFF"/>
            <w:hideMark/>
            <w:tcPrChange w:id="594" w:author="Author">
              <w:tcPr>
                <w:tcW w:w="5297" w:type="dxa"/>
                <w:gridSpan w:val="3"/>
                <w:tcBorders>
                  <w:top w:val="single" w:sz="4" w:space="0" w:color="auto"/>
                  <w:left w:val="nil"/>
                  <w:bottom w:val="single" w:sz="4" w:space="0" w:color="auto"/>
                  <w:right w:val="single" w:sz="4" w:space="0" w:color="auto"/>
                </w:tcBorders>
                <w:shd w:val="clear" w:color="000000" w:fill="FFFFFF"/>
                <w:hideMark/>
              </w:tcPr>
            </w:tcPrChange>
          </w:tcPr>
          <w:p w14:paraId="2B0EB57C" w14:textId="771C1701"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gross capital charge (excluding the loss absorbing capacity for technical provisions)   for SLT health lapse risk - mass lapse risk.</w:t>
            </w:r>
          </w:p>
          <w:p w14:paraId="530CE0CD" w14:textId="1F8B12C1"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p>
        </w:tc>
      </w:tr>
      <w:tr w:rsidR="00D27ADE" w:rsidRPr="0098574A" w14:paraId="247B297E" w14:textId="77777777" w:rsidTr="0031437B">
        <w:trPr>
          <w:trHeight w:val="855"/>
          <w:trPrChange w:id="595" w:author="Author">
            <w:trPr>
              <w:trHeight w:val="855"/>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596"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755DF50B" w14:textId="05C7727D"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R0500/C0020</w:t>
            </w:r>
          </w:p>
          <w:p w14:paraId="528C589B" w14:textId="308EAED8" w:rsidR="00B12DDC" w:rsidRPr="0098574A" w:rsidRDefault="00B12DDC">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(A7)</w:t>
            </w:r>
          </w:p>
        </w:tc>
        <w:tc>
          <w:tcPr>
            <w:tcW w:w="2198" w:type="dxa"/>
            <w:tcBorders>
              <w:top w:val="single" w:sz="4" w:space="0" w:color="auto"/>
              <w:left w:val="nil"/>
              <w:bottom w:val="single" w:sz="4" w:space="0" w:color="auto"/>
              <w:right w:val="single" w:sz="4" w:space="0" w:color="auto"/>
            </w:tcBorders>
            <w:shd w:val="clear" w:color="000000" w:fill="FFFFFF"/>
            <w:hideMark/>
            <w:tcPrChange w:id="597" w:author="Author">
              <w:tcPr>
                <w:tcW w:w="2531" w:type="dxa"/>
                <w:gridSpan w:val="4"/>
                <w:tcBorders>
                  <w:top w:val="single" w:sz="4" w:space="0" w:color="auto"/>
                  <w:left w:val="nil"/>
                  <w:bottom w:val="single" w:sz="4" w:space="0" w:color="auto"/>
                  <w:right w:val="single" w:sz="4" w:space="0" w:color="auto"/>
                </w:tcBorders>
                <w:shd w:val="clear" w:color="000000" w:fill="FFFFFF"/>
                <w:hideMark/>
              </w:tcPr>
            </w:tcPrChange>
          </w:tcPr>
          <w:p w14:paraId="6D3013F0" w14:textId="4F7FD12B"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Initial absolute values before shock – Assets – Health expense risk </w:t>
            </w:r>
          </w:p>
        </w:tc>
        <w:tc>
          <w:tcPr>
            <w:tcW w:w="4819" w:type="dxa"/>
            <w:tcBorders>
              <w:top w:val="single" w:sz="4" w:space="0" w:color="auto"/>
              <w:left w:val="nil"/>
              <w:bottom w:val="single" w:sz="4" w:space="0" w:color="auto"/>
              <w:right w:val="single" w:sz="4" w:space="0" w:color="auto"/>
            </w:tcBorders>
            <w:shd w:val="clear" w:color="000000" w:fill="FFFFFF"/>
            <w:hideMark/>
            <w:tcPrChange w:id="598" w:author="Author">
              <w:tcPr>
                <w:tcW w:w="5297" w:type="dxa"/>
                <w:gridSpan w:val="3"/>
                <w:tcBorders>
                  <w:top w:val="single" w:sz="4" w:space="0" w:color="auto"/>
                  <w:left w:val="nil"/>
                  <w:bottom w:val="single" w:sz="4" w:space="0" w:color="auto"/>
                  <w:right w:val="single" w:sz="4" w:space="0" w:color="auto"/>
                </w:tcBorders>
                <w:shd w:val="clear" w:color="000000" w:fill="FFFFFF"/>
                <w:hideMark/>
              </w:tcPr>
            </w:tcPrChange>
          </w:tcPr>
          <w:p w14:paraId="5349E613" w14:textId="700F1650"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the assets </w:t>
            </w:r>
            <w:del w:id="599" w:author="Author">
              <w:r w:rsidRPr="0098574A" w:rsidDel="00D46AD8">
                <w:rPr>
                  <w:rFonts w:ascii="Times New Roman" w:eastAsia="Times New Roman" w:hAnsi="Times New Roman" w:cs="Times New Roman"/>
                  <w:sz w:val="20"/>
                  <w:szCs w:val="20"/>
                  <w:lang w:val="en-GB" w:eastAsia="es-ES"/>
                </w:rPr>
                <w:delText>subject</w:delText>
              </w:r>
            </w:del>
            <w:ins w:id="600" w:author="Author">
              <w:r w:rsidR="00D46AD8">
                <w:rPr>
                  <w:rFonts w:ascii="Times New Roman" w:eastAsia="Times New Roman" w:hAnsi="Times New Roman" w:cs="Times New Roman"/>
                  <w:sz w:val="20"/>
                  <w:szCs w:val="20"/>
                  <w:lang w:val="en-GB" w:eastAsia="es-ES"/>
                </w:rPr>
                <w:t>sensitive</w:t>
              </w:r>
            </w:ins>
            <w:r w:rsidRPr="0098574A">
              <w:rPr>
                <w:rFonts w:ascii="Times New Roman" w:eastAsia="Times New Roman" w:hAnsi="Times New Roman" w:cs="Times New Roman"/>
                <w:sz w:val="20"/>
                <w:szCs w:val="20"/>
                <w:lang w:val="en-GB" w:eastAsia="es-ES"/>
              </w:rPr>
              <w:t xml:space="preserve"> to expense risk, before the shock. </w:t>
            </w:r>
          </w:p>
          <w:p w14:paraId="550C4815"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6879D206" w14:textId="53363E05"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Recoverables from reinsurance and SPVs shall not be included in this cell.</w:t>
            </w:r>
          </w:p>
        </w:tc>
      </w:tr>
      <w:tr w:rsidR="00D27ADE" w:rsidRPr="0098574A" w14:paraId="529F539B" w14:textId="77777777" w:rsidTr="0031437B">
        <w:trPr>
          <w:trHeight w:val="855"/>
          <w:trPrChange w:id="601" w:author="Author">
            <w:trPr>
              <w:trHeight w:val="855"/>
            </w:trPr>
          </w:trPrChange>
        </w:trPr>
        <w:tc>
          <w:tcPr>
            <w:tcW w:w="1630" w:type="dxa"/>
            <w:tcBorders>
              <w:top w:val="nil"/>
              <w:left w:val="single" w:sz="4" w:space="0" w:color="auto"/>
              <w:bottom w:val="single" w:sz="4" w:space="0" w:color="auto"/>
              <w:right w:val="single" w:sz="4" w:space="0" w:color="auto"/>
            </w:tcBorders>
            <w:shd w:val="clear" w:color="000000" w:fill="FFFFFF"/>
            <w:tcPrChange w:id="602" w:author="Author">
              <w:tcPr>
                <w:tcW w:w="1630" w:type="dxa"/>
                <w:gridSpan w:val="2"/>
                <w:tcBorders>
                  <w:top w:val="nil"/>
                  <w:left w:val="single" w:sz="4" w:space="0" w:color="auto"/>
                  <w:bottom w:val="single" w:sz="4" w:space="0" w:color="auto"/>
                  <w:right w:val="single" w:sz="4" w:space="0" w:color="auto"/>
                </w:tcBorders>
                <w:shd w:val="clear" w:color="000000" w:fill="FFFFFF"/>
              </w:tcPr>
            </w:tcPrChange>
          </w:tcPr>
          <w:p w14:paraId="2D4DB62C" w14:textId="065DD35F"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R0500/C0030</w:t>
            </w:r>
          </w:p>
          <w:p w14:paraId="13BAEADD" w14:textId="140B08C8" w:rsidR="00B12DDC" w:rsidRPr="0098574A" w:rsidRDefault="00B12DDC">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(A7A)</w:t>
            </w:r>
          </w:p>
        </w:tc>
        <w:tc>
          <w:tcPr>
            <w:tcW w:w="2198" w:type="dxa"/>
            <w:tcBorders>
              <w:top w:val="nil"/>
              <w:left w:val="nil"/>
              <w:bottom w:val="single" w:sz="4" w:space="0" w:color="auto"/>
              <w:right w:val="single" w:sz="4" w:space="0" w:color="auto"/>
            </w:tcBorders>
            <w:shd w:val="clear" w:color="000000" w:fill="FFFFFF"/>
            <w:hideMark/>
            <w:tcPrChange w:id="603" w:author="Author">
              <w:tcPr>
                <w:tcW w:w="2531" w:type="dxa"/>
                <w:gridSpan w:val="4"/>
                <w:tcBorders>
                  <w:top w:val="nil"/>
                  <w:left w:val="nil"/>
                  <w:bottom w:val="single" w:sz="4" w:space="0" w:color="auto"/>
                  <w:right w:val="single" w:sz="4" w:space="0" w:color="auto"/>
                </w:tcBorders>
                <w:shd w:val="clear" w:color="000000" w:fill="FFFFFF"/>
                <w:hideMark/>
              </w:tcPr>
            </w:tcPrChange>
          </w:tcPr>
          <w:p w14:paraId="04D0D6C3"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Initial absolute values before shock – Liabilities –  Health expense  risk   </w:t>
            </w:r>
          </w:p>
        </w:tc>
        <w:tc>
          <w:tcPr>
            <w:tcW w:w="4819" w:type="dxa"/>
            <w:tcBorders>
              <w:top w:val="nil"/>
              <w:left w:val="nil"/>
              <w:bottom w:val="single" w:sz="4" w:space="0" w:color="auto"/>
              <w:right w:val="single" w:sz="4" w:space="0" w:color="auto"/>
            </w:tcBorders>
            <w:shd w:val="clear" w:color="000000" w:fill="FFFFFF"/>
            <w:hideMark/>
            <w:tcPrChange w:id="604" w:author="Author">
              <w:tcPr>
                <w:tcW w:w="5297" w:type="dxa"/>
                <w:gridSpan w:val="3"/>
                <w:tcBorders>
                  <w:top w:val="nil"/>
                  <w:left w:val="nil"/>
                  <w:bottom w:val="single" w:sz="4" w:space="0" w:color="auto"/>
                  <w:right w:val="single" w:sz="4" w:space="0" w:color="auto"/>
                </w:tcBorders>
                <w:shd w:val="clear" w:color="000000" w:fill="FFFFFF"/>
                <w:hideMark/>
              </w:tcPr>
            </w:tcPrChange>
          </w:tcPr>
          <w:p w14:paraId="3D7000E7" w14:textId="0DD7EF48"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liabilities </w:t>
            </w:r>
            <w:del w:id="605" w:author="Author">
              <w:r w:rsidRPr="0098574A" w:rsidDel="00D46AD8">
                <w:rPr>
                  <w:rFonts w:ascii="Times New Roman" w:eastAsia="Times New Roman" w:hAnsi="Times New Roman" w:cs="Times New Roman"/>
                  <w:sz w:val="20"/>
                  <w:szCs w:val="20"/>
                  <w:lang w:val="en-GB" w:eastAsia="es-ES"/>
                </w:rPr>
                <w:delText>subject</w:delText>
              </w:r>
            </w:del>
            <w:ins w:id="606" w:author="Author">
              <w:r w:rsidR="00D46AD8">
                <w:rPr>
                  <w:rFonts w:ascii="Times New Roman" w:eastAsia="Times New Roman" w:hAnsi="Times New Roman" w:cs="Times New Roman"/>
                  <w:sz w:val="20"/>
                  <w:szCs w:val="20"/>
                  <w:lang w:val="en-GB" w:eastAsia="es-ES"/>
                </w:rPr>
                <w:t>sensitive</w:t>
              </w:r>
            </w:ins>
            <w:r w:rsidRPr="0098574A">
              <w:rPr>
                <w:rFonts w:ascii="Times New Roman" w:eastAsia="Times New Roman" w:hAnsi="Times New Roman" w:cs="Times New Roman"/>
                <w:sz w:val="20"/>
                <w:szCs w:val="20"/>
                <w:lang w:val="en-GB" w:eastAsia="es-ES"/>
              </w:rPr>
              <w:t xml:space="preserve"> to expense risk, before the shock. </w:t>
            </w:r>
          </w:p>
          <w:p w14:paraId="0CDF6062"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5ACBAC56" w14:textId="7081477F"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D27ADE" w:rsidRPr="0098574A" w14:paraId="325E41EC" w14:textId="77777777" w:rsidTr="0031437B">
        <w:trPr>
          <w:trHeight w:val="765"/>
          <w:trPrChange w:id="607" w:author="Author">
            <w:trPr>
              <w:trHeight w:val="765"/>
            </w:trPr>
          </w:trPrChange>
        </w:trPr>
        <w:tc>
          <w:tcPr>
            <w:tcW w:w="1630" w:type="dxa"/>
            <w:tcBorders>
              <w:top w:val="nil"/>
              <w:left w:val="single" w:sz="4" w:space="0" w:color="auto"/>
              <w:bottom w:val="single" w:sz="4" w:space="0" w:color="auto"/>
              <w:right w:val="single" w:sz="4" w:space="0" w:color="auto"/>
            </w:tcBorders>
            <w:shd w:val="clear" w:color="000000" w:fill="FFFFFF"/>
            <w:tcPrChange w:id="608" w:author="Author">
              <w:tcPr>
                <w:tcW w:w="1630" w:type="dxa"/>
                <w:gridSpan w:val="2"/>
                <w:tcBorders>
                  <w:top w:val="nil"/>
                  <w:left w:val="single" w:sz="4" w:space="0" w:color="auto"/>
                  <w:bottom w:val="single" w:sz="4" w:space="0" w:color="auto"/>
                  <w:right w:val="single" w:sz="4" w:space="0" w:color="auto"/>
                </w:tcBorders>
                <w:shd w:val="clear" w:color="000000" w:fill="FFFFFF"/>
              </w:tcPr>
            </w:tcPrChange>
          </w:tcPr>
          <w:p w14:paraId="31D3E1C7" w14:textId="23210E04"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R0500/C0040</w:t>
            </w:r>
          </w:p>
          <w:p w14:paraId="6FB7A8C9" w14:textId="360F8303" w:rsidR="00B12DDC" w:rsidRPr="0098574A" w:rsidRDefault="00B12DDC">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(B7)</w:t>
            </w:r>
          </w:p>
        </w:tc>
        <w:tc>
          <w:tcPr>
            <w:tcW w:w="2198" w:type="dxa"/>
            <w:tcBorders>
              <w:top w:val="nil"/>
              <w:left w:val="nil"/>
              <w:bottom w:val="single" w:sz="4" w:space="0" w:color="auto"/>
              <w:right w:val="single" w:sz="4" w:space="0" w:color="auto"/>
            </w:tcBorders>
            <w:shd w:val="clear" w:color="000000" w:fill="FFFFFF"/>
            <w:hideMark/>
            <w:tcPrChange w:id="609" w:author="Author">
              <w:tcPr>
                <w:tcW w:w="2531" w:type="dxa"/>
                <w:gridSpan w:val="4"/>
                <w:tcBorders>
                  <w:top w:val="nil"/>
                  <w:left w:val="nil"/>
                  <w:bottom w:val="single" w:sz="4" w:space="0" w:color="auto"/>
                  <w:right w:val="single" w:sz="4" w:space="0" w:color="auto"/>
                </w:tcBorders>
                <w:shd w:val="clear" w:color="000000" w:fill="FFFFFF"/>
                <w:hideMark/>
              </w:tcPr>
            </w:tcPrChange>
          </w:tcPr>
          <w:p w14:paraId="73D32C77" w14:textId="462387CB"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values after shock – Assets – Health expense  risk  </w:t>
            </w:r>
          </w:p>
        </w:tc>
        <w:tc>
          <w:tcPr>
            <w:tcW w:w="4819" w:type="dxa"/>
            <w:tcBorders>
              <w:top w:val="nil"/>
              <w:left w:val="nil"/>
              <w:bottom w:val="nil"/>
              <w:right w:val="single" w:sz="4" w:space="0" w:color="auto"/>
            </w:tcBorders>
            <w:shd w:val="clear" w:color="000000" w:fill="FFFFFF"/>
            <w:hideMark/>
            <w:tcPrChange w:id="610" w:author="Author">
              <w:tcPr>
                <w:tcW w:w="5297" w:type="dxa"/>
                <w:gridSpan w:val="3"/>
                <w:tcBorders>
                  <w:top w:val="nil"/>
                  <w:left w:val="nil"/>
                  <w:bottom w:val="nil"/>
                  <w:right w:val="single" w:sz="4" w:space="0" w:color="auto"/>
                </w:tcBorders>
                <w:shd w:val="clear" w:color="000000" w:fill="FFFFFF"/>
                <w:hideMark/>
              </w:tcPr>
            </w:tcPrChange>
          </w:tcPr>
          <w:p w14:paraId="62F63156" w14:textId="30034625"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the assets </w:t>
            </w:r>
            <w:del w:id="611" w:author="Author">
              <w:r w:rsidRPr="0098574A" w:rsidDel="00D46AD8">
                <w:rPr>
                  <w:rFonts w:ascii="Times New Roman" w:eastAsia="Times New Roman" w:hAnsi="Times New Roman" w:cs="Times New Roman"/>
                  <w:sz w:val="20"/>
                  <w:szCs w:val="20"/>
                  <w:lang w:val="en-GB" w:eastAsia="es-ES"/>
                </w:rPr>
                <w:delText>subject</w:delText>
              </w:r>
            </w:del>
            <w:ins w:id="612" w:author="Author">
              <w:r w:rsidR="00D46AD8">
                <w:rPr>
                  <w:rFonts w:ascii="Times New Roman" w:eastAsia="Times New Roman" w:hAnsi="Times New Roman" w:cs="Times New Roman"/>
                  <w:sz w:val="20"/>
                  <w:szCs w:val="20"/>
                  <w:lang w:val="en-GB" w:eastAsia="es-ES"/>
                </w:rPr>
                <w:t>sensitive</w:t>
              </w:r>
            </w:ins>
            <w:r w:rsidRPr="0098574A">
              <w:rPr>
                <w:rFonts w:ascii="Times New Roman" w:eastAsia="Times New Roman" w:hAnsi="Times New Roman" w:cs="Times New Roman"/>
                <w:sz w:val="20"/>
                <w:szCs w:val="20"/>
                <w:lang w:val="en-GB" w:eastAsia="es-ES"/>
              </w:rPr>
              <w:t xml:space="preserve"> to health expense risk, after the shock.</w:t>
            </w:r>
          </w:p>
          <w:p w14:paraId="4DB40DFA"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075DBE68" w14:textId="0F8909BD"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Recoverables from reinsurance and SPVs shall not be included in this cell.</w:t>
            </w:r>
          </w:p>
        </w:tc>
      </w:tr>
      <w:tr w:rsidR="00D27ADE" w:rsidRPr="0098574A" w14:paraId="684ACA32" w14:textId="77777777" w:rsidTr="0031437B">
        <w:trPr>
          <w:trHeight w:val="1260"/>
          <w:trPrChange w:id="613" w:author="Author">
            <w:trPr>
              <w:trHeight w:val="1260"/>
            </w:trPr>
          </w:trPrChange>
        </w:trPr>
        <w:tc>
          <w:tcPr>
            <w:tcW w:w="1630" w:type="dxa"/>
            <w:tcBorders>
              <w:top w:val="nil"/>
              <w:left w:val="single" w:sz="4" w:space="0" w:color="auto"/>
              <w:bottom w:val="single" w:sz="4" w:space="0" w:color="auto"/>
              <w:right w:val="single" w:sz="4" w:space="0" w:color="auto"/>
            </w:tcBorders>
            <w:shd w:val="clear" w:color="000000" w:fill="FFFFFF"/>
            <w:tcPrChange w:id="614" w:author="Author">
              <w:tcPr>
                <w:tcW w:w="1630" w:type="dxa"/>
                <w:gridSpan w:val="2"/>
                <w:tcBorders>
                  <w:top w:val="nil"/>
                  <w:left w:val="single" w:sz="4" w:space="0" w:color="auto"/>
                  <w:bottom w:val="single" w:sz="4" w:space="0" w:color="auto"/>
                  <w:right w:val="single" w:sz="4" w:space="0" w:color="auto"/>
                </w:tcBorders>
                <w:shd w:val="clear" w:color="000000" w:fill="FFFFFF"/>
              </w:tcPr>
            </w:tcPrChange>
          </w:tcPr>
          <w:p w14:paraId="7E7D9F1E" w14:textId="6C8C71F2"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R0500/C0050</w:t>
            </w:r>
          </w:p>
          <w:p w14:paraId="204693CD" w14:textId="36BE2E7A" w:rsidR="00B12DDC" w:rsidRPr="0098574A" w:rsidRDefault="00B12DDC">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(B7A)</w:t>
            </w:r>
          </w:p>
        </w:tc>
        <w:tc>
          <w:tcPr>
            <w:tcW w:w="2198" w:type="dxa"/>
            <w:tcBorders>
              <w:top w:val="nil"/>
              <w:left w:val="nil"/>
              <w:bottom w:val="single" w:sz="4" w:space="0" w:color="auto"/>
              <w:right w:val="single" w:sz="4" w:space="0" w:color="auto"/>
            </w:tcBorders>
            <w:shd w:val="clear" w:color="000000" w:fill="FFFFFF"/>
            <w:hideMark/>
            <w:tcPrChange w:id="615" w:author="Author">
              <w:tcPr>
                <w:tcW w:w="2531" w:type="dxa"/>
                <w:gridSpan w:val="4"/>
                <w:tcBorders>
                  <w:top w:val="nil"/>
                  <w:left w:val="nil"/>
                  <w:bottom w:val="single" w:sz="4" w:space="0" w:color="auto"/>
                  <w:right w:val="single" w:sz="4" w:space="0" w:color="auto"/>
                </w:tcBorders>
                <w:shd w:val="clear" w:color="000000" w:fill="FFFFFF"/>
                <w:hideMark/>
              </w:tcPr>
            </w:tcPrChange>
          </w:tcPr>
          <w:p w14:paraId="4EA0D1E6" w14:textId="62FC3E02"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values after shock – Liabilities (after the loss absorbing capacity of technical provisions) – Health expense  risk </w:t>
            </w:r>
          </w:p>
        </w:tc>
        <w:tc>
          <w:tcPr>
            <w:tcW w:w="4819" w:type="dxa"/>
            <w:tcBorders>
              <w:top w:val="single" w:sz="4" w:space="0" w:color="auto"/>
              <w:left w:val="nil"/>
              <w:bottom w:val="single" w:sz="4" w:space="0" w:color="auto"/>
              <w:right w:val="single" w:sz="4" w:space="0" w:color="auto"/>
            </w:tcBorders>
            <w:shd w:val="clear" w:color="000000" w:fill="FFFFFF"/>
            <w:hideMark/>
            <w:tcPrChange w:id="616" w:author="Author">
              <w:tcPr>
                <w:tcW w:w="5297" w:type="dxa"/>
                <w:gridSpan w:val="3"/>
                <w:tcBorders>
                  <w:top w:val="single" w:sz="4" w:space="0" w:color="auto"/>
                  <w:left w:val="nil"/>
                  <w:bottom w:val="single" w:sz="4" w:space="0" w:color="auto"/>
                  <w:right w:val="single" w:sz="4" w:space="0" w:color="auto"/>
                </w:tcBorders>
                <w:shd w:val="clear" w:color="000000" w:fill="FFFFFF"/>
                <w:hideMark/>
              </w:tcPr>
            </w:tcPrChange>
          </w:tcPr>
          <w:p w14:paraId="2AA0C04F" w14:textId="08A6BAA2"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liabilities (after the loss absorbing capacity of technical provisions) </w:t>
            </w:r>
            <w:del w:id="617" w:author="Author">
              <w:r w:rsidRPr="0098574A" w:rsidDel="00D46AD8">
                <w:rPr>
                  <w:rFonts w:ascii="Times New Roman" w:eastAsia="Times New Roman" w:hAnsi="Times New Roman" w:cs="Times New Roman"/>
                  <w:sz w:val="20"/>
                  <w:szCs w:val="20"/>
                  <w:lang w:val="en-GB" w:eastAsia="es-ES"/>
                </w:rPr>
                <w:delText>subject</w:delText>
              </w:r>
            </w:del>
            <w:ins w:id="618" w:author="Author">
              <w:r w:rsidR="00D46AD8">
                <w:rPr>
                  <w:rFonts w:ascii="Times New Roman" w:eastAsia="Times New Roman" w:hAnsi="Times New Roman" w:cs="Times New Roman"/>
                  <w:sz w:val="20"/>
                  <w:szCs w:val="20"/>
                  <w:lang w:val="en-GB" w:eastAsia="es-ES"/>
                </w:rPr>
                <w:t>sensitive</w:t>
              </w:r>
            </w:ins>
            <w:r w:rsidRPr="0098574A">
              <w:rPr>
                <w:rFonts w:ascii="Times New Roman" w:eastAsia="Times New Roman" w:hAnsi="Times New Roman" w:cs="Times New Roman"/>
                <w:sz w:val="20"/>
                <w:szCs w:val="20"/>
                <w:lang w:val="en-GB" w:eastAsia="es-ES"/>
              </w:rPr>
              <w:t xml:space="preserve"> to health expense risk, after the shock.</w:t>
            </w:r>
          </w:p>
          <w:p w14:paraId="013086D4"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0AA147C3" w14:textId="3DB12AB0"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D27ADE" w:rsidRPr="0098574A" w14:paraId="5D7C6E10" w14:textId="77777777" w:rsidTr="0031437B">
        <w:trPr>
          <w:trHeight w:val="1634"/>
          <w:trPrChange w:id="619" w:author="Author">
            <w:trPr>
              <w:trHeight w:val="1634"/>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620"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3071C32A" w14:textId="5D7F2A19"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R0500/C0</w:t>
            </w:r>
            <w:r w:rsidR="00B12DDC" w:rsidRPr="0098574A">
              <w:rPr>
                <w:rFonts w:ascii="Times New Roman" w:eastAsia="Times New Roman" w:hAnsi="Times New Roman" w:cs="Times New Roman"/>
                <w:sz w:val="20"/>
                <w:szCs w:val="20"/>
                <w:lang w:val="en-GB" w:eastAsia="es-ES"/>
              </w:rPr>
              <w:t>0</w:t>
            </w:r>
            <w:r w:rsidRPr="0098574A">
              <w:rPr>
                <w:rFonts w:ascii="Times New Roman" w:eastAsia="Times New Roman" w:hAnsi="Times New Roman" w:cs="Times New Roman"/>
                <w:sz w:val="20"/>
                <w:szCs w:val="20"/>
                <w:lang w:val="en-GB" w:eastAsia="es-ES"/>
              </w:rPr>
              <w:t>60</w:t>
            </w:r>
          </w:p>
          <w:p w14:paraId="494839B9" w14:textId="19D143AF" w:rsidR="00B12DDC" w:rsidRPr="0098574A" w:rsidRDefault="00B12DDC">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w:t>
            </w:r>
            <w:r w:rsidR="0062732B" w:rsidRPr="0098574A">
              <w:rPr>
                <w:rFonts w:ascii="Times New Roman" w:eastAsia="Times New Roman" w:hAnsi="Times New Roman" w:cs="Times New Roman"/>
                <w:sz w:val="20"/>
                <w:szCs w:val="20"/>
                <w:lang w:val="en-GB" w:eastAsia="es-ES"/>
              </w:rPr>
              <w:t>C7</w:t>
            </w:r>
            <w:r w:rsidRPr="0098574A">
              <w:rPr>
                <w:rFonts w:ascii="Times New Roman" w:eastAsia="Times New Roman" w:hAnsi="Times New Roman" w:cs="Times New Roman"/>
                <w:sz w:val="20"/>
                <w:szCs w:val="20"/>
                <w:lang w:val="en-GB" w:eastAsia="es-ES"/>
              </w:rPr>
              <w:t>)</w:t>
            </w:r>
          </w:p>
          <w:p w14:paraId="61BC0B47" w14:textId="77777777" w:rsidR="00B12DDC" w:rsidRPr="0098574A" w:rsidRDefault="00B12DDC">
            <w:pPr>
              <w:spacing w:after="0" w:line="240" w:lineRule="auto"/>
              <w:rPr>
                <w:rFonts w:ascii="Times New Roman" w:eastAsia="Times New Roman" w:hAnsi="Times New Roman" w:cs="Times New Roman"/>
                <w:sz w:val="20"/>
                <w:szCs w:val="20"/>
                <w:lang w:val="en-GB" w:eastAsia="es-ES"/>
              </w:rPr>
            </w:pP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Change w:id="621" w:author="Author">
              <w:tcPr>
                <w:tcW w:w="2531" w:type="dxa"/>
                <w:gridSpan w:val="4"/>
                <w:tcBorders>
                  <w:top w:val="single" w:sz="4" w:space="0" w:color="auto"/>
                  <w:left w:val="single" w:sz="4" w:space="0" w:color="auto"/>
                  <w:bottom w:val="single" w:sz="4" w:space="0" w:color="auto"/>
                  <w:right w:val="single" w:sz="4" w:space="0" w:color="auto"/>
                </w:tcBorders>
                <w:shd w:val="clear" w:color="000000" w:fill="FFFFFF"/>
                <w:hideMark/>
              </w:tcPr>
            </w:tcPrChange>
          </w:tcPr>
          <w:p w14:paraId="06098FD1" w14:textId="629205CC"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 after shock – Net solvency capital requirements–  Health expense  risk </w:t>
            </w:r>
          </w:p>
        </w:tc>
        <w:tc>
          <w:tcPr>
            <w:tcW w:w="4819" w:type="dxa"/>
            <w:tcBorders>
              <w:top w:val="single" w:sz="4" w:space="0" w:color="auto"/>
              <w:left w:val="single" w:sz="4" w:space="0" w:color="auto"/>
              <w:bottom w:val="single" w:sz="4" w:space="0" w:color="auto"/>
              <w:right w:val="single" w:sz="4" w:space="0" w:color="auto"/>
            </w:tcBorders>
            <w:shd w:val="clear" w:color="000000" w:fill="FFFFFF"/>
            <w:hideMark/>
            <w:tcPrChange w:id="622" w:author="Author">
              <w:tcPr>
                <w:tcW w:w="5297" w:type="dxa"/>
                <w:gridSpan w:val="3"/>
                <w:tcBorders>
                  <w:top w:val="single" w:sz="4" w:space="0" w:color="auto"/>
                  <w:left w:val="single" w:sz="4" w:space="0" w:color="auto"/>
                  <w:bottom w:val="single" w:sz="4" w:space="0" w:color="auto"/>
                  <w:right w:val="single" w:sz="4" w:space="0" w:color="auto"/>
                </w:tcBorders>
                <w:shd w:val="clear" w:color="000000" w:fill="FFFFFF"/>
                <w:hideMark/>
              </w:tcPr>
            </w:tcPrChange>
          </w:tcPr>
          <w:p w14:paraId="37DF036B" w14:textId="7777777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net capital charge for health expense risk, after adjustment for the loss absorbing capacity of technical provisions. </w:t>
            </w:r>
          </w:p>
          <w:p w14:paraId="0192E615" w14:textId="5D3DB943"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p>
          <w:p w14:paraId="66AB878F" w14:textId="422E2E44"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If R0060/C0010=1, this item represents net capital charge for health expense risk calculated using simplified calculations.</w:t>
            </w:r>
            <w:r w:rsidRPr="0098574A">
              <w:rPr>
                <w:rFonts w:ascii="Times New Roman" w:eastAsia="Times New Roman" w:hAnsi="Times New Roman" w:cs="Times New Roman"/>
                <w:strike/>
                <w:sz w:val="20"/>
                <w:szCs w:val="20"/>
                <w:lang w:val="en-GB" w:eastAsia="es-ES"/>
              </w:rPr>
              <w:t xml:space="preserve"> </w:t>
            </w:r>
          </w:p>
        </w:tc>
      </w:tr>
      <w:tr w:rsidR="00D27ADE" w:rsidRPr="0098574A" w14:paraId="4CAE7632" w14:textId="77777777" w:rsidTr="0031437B">
        <w:trPr>
          <w:trHeight w:val="690"/>
          <w:trPrChange w:id="623" w:author="Author">
            <w:trPr>
              <w:trHeight w:val="690"/>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624"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28588AB7" w14:textId="3CC476B9"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R0500/C0070</w:t>
            </w:r>
          </w:p>
          <w:p w14:paraId="2F48B35B" w14:textId="744E5CEB" w:rsidR="0062732B" w:rsidRPr="0098574A" w:rsidRDefault="0062732B">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(B7B)</w:t>
            </w:r>
          </w:p>
        </w:tc>
        <w:tc>
          <w:tcPr>
            <w:tcW w:w="2198" w:type="dxa"/>
            <w:tcBorders>
              <w:top w:val="single" w:sz="4" w:space="0" w:color="auto"/>
              <w:left w:val="nil"/>
              <w:bottom w:val="single" w:sz="4" w:space="0" w:color="auto"/>
              <w:right w:val="single" w:sz="4" w:space="0" w:color="auto"/>
            </w:tcBorders>
            <w:shd w:val="clear" w:color="000000" w:fill="FFFFFF"/>
            <w:hideMark/>
            <w:tcPrChange w:id="625" w:author="Author">
              <w:tcPr>
                <w:tcW w:w="2531" w:type="dxa"/>
                <w:gridSpan w:val="4"/>
                <w:tcBorders>
                  <w:top w:val="single" w:sz="4" w:space="0" w:color="auto"/>
                  <w:left w:val="nil"/>
                  <w:bottom w:val="single" w:sz="4" w:space="0" w:color="auto"/>
                  <w:right w:val="single" w:sz="4" w:space="0" w:color="auto"/>
                </w:tcBorders>
                <w:shd w:val="clear" w:color="000000" w:fill="FFFFFF"/>
                <w:hideMark/>
              </w:tcPr>
            </w:tcPrChange>
          </w:tcPr>
          <w:p w14:paraId="131565EE" w14:textId="580B6701"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 after shock – Liabilities (before the loss absorbing capacity of technical provisions) – Health expense risk </w:t>
            </w:r>
          </w:p>
        </w:tc>
        <w:tc>
          <w:tcPr>
            <w:tcW w:w="4819" w:type="dxa"/>
            <w:tcBorders>
              <w:top w:val="single" w:sz="4" w:space="0" w:color="auto"/>
              <w:left w:val="nil"/>
              <w:bottom w:val="single" w:sz="4" w:space="0" w:color="auto"/>
              <w:right w:val="single" w:sz="4" w:space="0" w:color="auto"/>
            </w:tcBorders>
            <w:shd w:val="clear" w:color="000000" w:fill="FFFFFF"/>
            <w:hideMark/>
            <w:tcPrChange w:id="626" w:author="Author">
              <w:tcPr>
                <w:tcW w:w="5297" w:type="dxa"/>
                <w:gridSpan w:val="3"/>
                <w:tcBorders>
                  <w:top w:val="single" w:sz="4" w:space="0" w:color="auto"/>
                  <w:left w:val="nil"/>
                  <w:bottom w:val="single" w:sz="4" w:space="0" w:color="auto"/>
                  <w:right w:val="single" w:sz="4" w:space="0" w:color="auto"/>
                </w:tcBorders>
                <w:shd w:val="clear" w:color="000000" w:fill="FFFFFF"/>
                <w:hideMark/>
              </w:tcPr>
            </w:tcPrChange>
          </w:tcPr>
          <w:p w14:paraId="50BF7A34" w14:textId="7F528D5F"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the liabilities (before the loss absorbing capacity of technical provisions) </w:t>
            </w:r>
            <w:del w:id="627" w:author="Author">
              <w:r w:rsidRPr="0098574A" w:rsidDel="00D46AD8">
                <w:rPr>
                  <w:rFonts w:ascii="Times New Roman" w:eastAsia="Times New Roman" w:hAnsi="Times New Roman" w:cs="Times New Roman"/>
                  <w:sz w:val="20"/>
                  <w:szCs w:val="20"/>
                  <w:lang w:val="en-GB" w:eastAsia="es-ES"/>
                </w:rPr>
                <w:delText>subject</w:delText>
              </w:r>
            </w:del>
            <w:ins w:id="628" w:author="Author">
              <w:r w:rsidR="00D46AD8">
                <w:rPr>
                  <w:rFonts w:ascii="Times New Roman" w:eastAsia="Times New Roman" w:hAnsi="Times New Roman" w:cs="Times New Roman"/>
                  <w:sz w:val="20"/>
                  <w:szCs w:val="20"/>
                  <w:lang w:val="en-GB" w:eastAsia="es-ES"/>
                </w:rPr>
                <w:t>sensitive</w:t>
              </w:r>
            </w:ins>
            <w:r w:rsidRPr="0098574A">
              <w:rPr>
                <w:rFonts w:ascii="Times New Roman" w:eastAsia="Times New Roman" w:hAnsi="Times New Roman" w:cs="Times New Roman"/>
                <w:sz w:val="20"/>
                <w:szCs w:val="20"/>
                <w:lang w:val="en-GB" w:eastAsia="es-ES"/>
              </w:rPr>
              <w:t xml:space="preserve"> to expense risk charge, after the shock.</w:t>
            </w:r>
          </w:p>
          <w:p w14:paraId="4CF8C3A1" w14:textId="7777777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p>
          <w:p w14:paraId="36F413F5" w14:textId="7E75D37F"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D27ADE" w:rsidRPr="0098574A" w14:paraId="79CEB864" w14:textId="77777777" w:rsidTr="0031437B">
        <w:trPr>
          <w:trHeight w:val="1413"/>
          <w:trPrChange w:id="629" w:author="Author">
            <w:trPr>
              <w:trHeight w:val="1413"/>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630"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45A789D4" w14:textId="46168A29"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R0500/C0080</w:t>
            </w:r>
          </w:p>
          <w:p w14:paraId="41AF6E5C" w14:textId="30056B90" w:rsidR="0062732B" w:rsidRPr="0098574A" w:rsidRDefault="0062732B">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(D7)</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Change w:id="631" w:author="Author">
              <w:tcPr>
                <w:tcW w:w="2531" w:type="dxa"/>
                <w:gridSpan w:val="4"/>
                <w:tcBorders>
                  <w:top w:val="single" w:sz="4" w:space="0" w:color="auto"/>
                  <w:left w:val="single" w:sz="4" w:space="0" w:color="auto"/>
                  <w:bottom w:val="single" w:sz="4" w:space="0" w:color="auto"/>
                  <w:right w:val="single" w:sz="4" w:space="0" w:color="auto"/>
                </w:tcBorders>
                <w:shd w:val="clear" w:color="000000" w:fill="FFFFFF"/>
                <w:hideMark/>
              </w:tcPr>
            </w:tcPrChange>
          </w:tcPr>
          <w:p w14:paraId="02298BEE" w14:textId="51F57B53"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 after shock – Gross solvency capital - Health expense risk  </w:t>
            </w:r>
          </w:p>
        </w:tc>
        <w:tc>
          <w:tcPr>
            <w:tcW w:w="4819" w:type="dxa"/>
            <w:tcBorders>
              <w:top w:val="single" w:sz="4" w:space="0" w:color="auto"/>
              <w:left w:val="nil"/>
              <w:bottom w:val="single" w:sz="4" w:space="0" w:color="auto"/>
              <w:right w:val="single" w:sz="4" w:space="0" w:color="auto"/>
            </w:tcBorders>
            <w:shd w:val="clear" w:color="000000" w:fill="FFFFFF"/>
            <w:hideMark/>
            <w:tcPrChange w:id="632" w:author="Author">
              <w:tcPr>
                <w:tcW w:w="5297" w:type="dxa"/>
                <w:gridSpan w:val="3"/>
                <w:tcBorders>
                  <w:top w:val="single" w:sz="4" w:space="0" w:color="auto"/>
                  <w:left w:val="nil"/>
                  <w:bottom w:val="single" w:sz="4" w:space="0" w:color="auto"/>
                  <w:right w:val="single" w:sz="4" w:space="0" w:color="auto"/>
                </w:tcBorders>
                <w:shd w:val="clear" w:color="000000" w:fill="FFFFFF"/>
                <w:hideMark/>
              </w:tcPr>
            </w:tcPrChange>
          </w:tcPr>
          <w:p w14:paraId="0EE9D380" w14:textId="7777777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gross capital charge (excluding the loss absorbing capacity of technical provisions) for health expense risk.</w:t>
            </w:r>
          </w:p>
          <w:p w14:paraId="3B638528" w14:textId="51890D4C"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p>
          <w:p w14:paraId="576FDF19" w14:textId="356D5DB5"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If R0060/C0010=1, this item represents gross capital charge for health expense risk calculated using simplified calculations.</w:t>
            </w:r>
            <w:r w:rsidRPr="0098574A">
              <w:rPr>
                <w:rFonts w:ascii="Times New Roman" w:eastAsia="Times New Roman" w:hAnsi="Times New Roman" w:cs="Times New Roman"/>
                <w:strike/>
                <w:sz w:val="20"/>
                <w:szCs w:val="20"/>
                <w:lang w:val="en-GB" w:eastAsia="es-ES"/>
              </w:rPr>
              <w:t xml:space="preserve"> </w:t>
            </w:r>
          </w:p>
        </w:tc>
      </w:tr>
      <w:tr w:rsidR="00D27ADE" w:rsidRPr="0098574A" w14:paraId="19742C91" w14:textId="77777777" w:rsidTr="0031437B">
        <w:trPr>
          <w:trHeight w:val="855"/>
          <w:trPrChange w:id="633" w:author="Author">
            <w:trPr>
              <w:trHeight w:val="855"/>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634"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5ADF6FAC" w14:textId="793D68DF"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R0600/C0020</w:t>
            </w:r>
          </w:p>
          <w:p w14:paraId="5812005B" w14:textId="48CC103F" w:rsidR="0062732B" w:rsidRPr="0098574A" w:rsidRDefault="0062732B">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(A8)</w:t>
            </w:r>
          </w:p>
        </w:tc>
        <w:tc>
          <w:tcPr>
            <w:tcW w:w="2198" w:type="dxa"/>
            <w:tcBorders>
              <w:top w:val="single" w:sz="4" w:space="0" w:color="auto"/>
              <w:left w:val="nil"/>
              <w:bottom w:val="single" w:sz="4" w:space="0" w:color="auto"/>
              <w:right w:val="single" w:sz="4" w:space="0" w:color="auto"/>
            </w:tcBorders>
            <w:shd w:val="clear" w:color="000000" w:fill="FFFFFF"/>
            <w:hideMark/>
            <w:tcPrChange w:id="635" w:author="Author">
              <w:tcPr>
                <w:tcW w:w="2531" w:type="dxa"/>
                <w:gridSpan w:val="4"/>
                <w:tcBorders>
                  <w:top w:val="single" w:sz="4" w:space="0" w:color="auto"/>
                  <w:left w:val="nil"/>
                  <w:bottom w:val="single" w:sz="4" w:space="0" w:color="auto"/>
                  <w:right w:val="single" w:sz="4" w:space="0" w:color="auto"/>
                </w:tcBorders>
                <w:shd w:val="clear" w:color="000000" w:fill="FFFFFF"/>
                <w:hideMark/>
              </w:tcPr>
            </w:tcPrChange>
          </w:tcPr>
          <w:p w14:paraId="45A48F54" w14:textId="43ED3CCE"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Initial absolute values before shock – Assets – Health revision risk </w:t>
            </w:r>
          </w:p>
        </w:tc>
        <w:tc>
          <w:tcPr>
            <w:tcW w:w="4819" w:type="dxa"/>
            <w:tcBorders>
              <w:top w:val="single" w:sz="4" w:space="0" w:color="auto"/>
              <w:left w:val="nil"/>
              <w:bottom w:val="single" w:sz="4" w:space="0" w:color="auto"/>
              <w:right w:val="single" w:sz="4" w:space="0" w:color="auto"/>
            </w:tcBorders>
            <w:shd w:val="clear" w:color="000000" w:fill="FFFFFF"/>
            <w:hideMark/>
            <w:tcPrChange w:id="636" w:author="Author">
              <w:tcPr>
                <w:tcW w:w="5297" w:type="dxa"/>
                <w:gridSpan w:val="3"/>
                <w:tcBorders>
                  <w:top w:val="single" w:sz="4" w:space="0" w:color="auto"/>
                  <w:left w:val="nil"/>
                  <w:bottom w:val="single" w:sz="4" w:space="0" w:color="auto"/>
                  <w:right w:val="single" w:sz="4" w:space="0" w:color="auto"/>
                </w:tcBorders>
                <w:shd w:val="clear" w:color="000000" w:fill="FFFFFF"/>
                <w:hideMark/>
              </w:tcPr>
            </w:tcPrChange>
          </w:tcPr>
          <w:p w14:paraId="174749F1" w14:textId="1D068261"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the assets </w:t>
            </w:r>
            <w:del w:id="637" w:author="Author">
              <w:r w:rsidRPr="0098574A" w:rsidDel="00D46AD8">
                <w:rPr>
                  <w:rFonts w:ascii="Times New Roman" w:eastAsia="Times New Roman" w:hAnsi="Times New Roman" w:cs="Times New Roman"/>
                  <w:sz w:val="20"/>
                  <w:szCs w:val="20"/>
                  <w:lang w:val="en-GB" w:eastAsia="es-ES"/>
                </w:rPr>
                <w:delText>subject</w:delText>
              </w:r>
            </w:del>
            <w:ins w:id="638" w:author="Author">
              <w:r w:rsidR="00D46AD8">
                <w:rPr>
                  <w:rFonts w:ascii="Times New Roman" w:eastAsia="Times New Roman" w:hAnsi="Times New Roman" w:cs="Times New Roman"/>
                  <w:sz w:val="20"/>
                  <w:szCs w:val="20"/>
                  <w:lang w:val="en-GB" w:eastAsia="es-ES"/>
                </w:rPr>
                <w:t>sensitive</w:t>
              </w:r>
            </w:ins>
            <w:r w:rsidRPr="0098574A">
              <w:rPr>
                <w:rFonts w:ascii="Times New Roman" w:eastAsia="Times New Roman" w:hAnsi="Times New Roman" w:cs="Times New Roman"/>
                <w:sz w:val="20"/>
                <w:szCs w:val="20"/>
                <w:lang w:val="en-GB" w:eastAsia="es-ES"/>
              </w:rPr>
              <w:t xml:space="preserve"> to health revision risk, before the shock.</w:t>
            </w:r>
          </w:p>
          <w:p w14:paraId="18FDC41B" w14:textId="7777777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p>
          <w:p w14:paraId="551B7569" w14:textId="5A59080A"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Recoverables from reinsurance and SPVs shall not be included in this cell. </w:t>
            </w:r>
          </w:p>
        </w:tc>
      </w:tr>
      <w:tr w:rsidR="00D27ADE" w:rsidRPr="0098574A" w14:paraId="331D1336" w14:textId="77777777" w:rsidTr="0031437B">
        <w:trPr>
          <w:trHeight w:val="855"/>
          <w:trPrChange w:id="639" w:author="Author">
            <w:trPr>
              <w:trHeight w:val="855"/>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640"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02BBC27E" w14:textId="36222FEF"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R0600/C0030</w:t>
            </w:r>
          </w:p>
          <w:p w14:paraId="7EF4C8EA" w14:textId="28781A3B" w:rsidR="0062732B" w:rsidRPr="0098574A" w:rsidRDefault="0062732B">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(A8A)</w:t>
            </w:r>
          </w:p>
        </w:tc>
        <w:tc>
          <w:tcPr>
            <w:tcW w:w="2198" w:type="dxa"/>
            <w:tcBorders>
              <w:top w:val="single" w:sz="4" w:space="0" w:color="auto"/>
              <w:left w:val="nil"/>
              <w:bottom w:val="single" w:sz="4" w:space="0" w:color="auto"/>
              <w:right w:val="single" w:sz="4" w:space="0" w:color="auto"/>
            </w:tcBorders>
            <w:shd w:val="clear" w:color="000000" w:fill="FFFFFF"/>
            <w:hideMark/>
            <w:tcPrChange w:id="641" w:author="Author">
              <w:tcPr>
                <w:tcW w:w="2531" w:type="dxa"/>
                <w:gridSpan w:val="4"/>
                <w:tcBorders>
                  <w:top w:val="single" w:sz="4" w:space="0" w:color="auto"/>
                  <w:left w:val="nil"/>
                  <w:bottom w:val="single" w:sz="4" w:space="0" w:color="auto"/>
                  <w:right w:val="single" w:sz="4" w:space="0" w:color="auto"/>
                </w:tcBorders>
                <w:shd w:val="clear" w:color="000000" w:fill="FFFFFF"/>
                <w:hideMark/>
              </w:tcPr>
            </w:tcPrChange>
          </w:tcPr>
          <w:p w14:paraId="0FCCC0B5" w14:textId="5895B785"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Initial absolute values before shock – Liabilities –Health revision risk  </w:t>
            </w:r>
          </w:p>
        </w:tc>
        <w:tc>
          <w:tcPr>
            <w:tcW w:w="4819" w:type="dxa"/>
            <w:tcBorders>
              <w:top w:val="single" w:sz="4" w:space="0" w:color="auto"/>
              <w:left w:val="nil"/>
              <w:bottom w:val="single" w:sz="4" w:space="0" w:color="auto"/>
              <w:right w:val="single" w:sz="4" w:space="0" w:color="auto"/>
            </w:tcBorders>
            <w:shd w:val="clear" w:color="000000" w:fill="FFFFFF"/>
            <w:hideMark/>
            <w:tcPrChange w:id="642" w:author="Author">
              <w:tcPr>
                <w:tcW w:w="5297" w:type="dxa"/>
                <w:gridSpan w:val="3"/>
                <w:tcBorders>
                  <w:top w:val="single" w:sz="4" w:space="0" w:color="auto"/>
                  <w:left w:val="nil"/>
                  <w:bottom w:val="single" w:sz="4" w:space="0" w:color="auto"/>
                  <w:right w:val="single" w:sz="4" w:space="0" w:color="auto"/>
                </w:tcBorders>
                <w:shd w:val="clear" w:color="000000" w:fill="FFFFFF"/>
                <w:hideMark/>
              </w:tcPr>
            </w:tcPrChange>
          </w:tcPr>
          <w:p w14:paraId="093FB171" w14:textId="1DC4894C"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liabilities </w:t>
            </w:r>
            <w:del w:id="643" w:author="Author">
              <w:r w:rsidRPr="0098574A" w:rsidDel="00D46AD8">
                <w:rPr>
                  <w:rFonts w:ascii="Times New Roman" w:eastAsia="Times New Roman" w:hAnsi="Times New Roman" w:cs="Times New Roman"/>
                  <w:sz w:val="20"/>
                  <w:szCs w:val="20"/>
                  <w:lang w:val="en-GB" w:eastAsia="es-ES"/>
                </w:rPr>
                <w:delText>subject</w:delText>
              </w:r>
            </w:del>
            <w:ins w:id="644" w:author="Author">
              <w:r w:rsidR="00D46AD8">
                <w:rPr>
                  <w:rFonts w:ascii="Times New Roman" w:eastAsia="Times New Roman" w:hAnsi="Times New Roman" w:cs="Times New Roman"/>
                  <w:sz w:val="20"/>
                  <w:szCs w:val="20"/>
                  <w:lang w:val="en-GB" w:eastAsia="es-ES"/>
                </w:rPr>
                <w:t>sensitive</w:t>
              </w:r>
            </w:ins>
            <w:r w:rsidRPr="0098574A">
              <w:rPr>
                <w:rFonts w:ascii="Times New Roman" w:eastAsia="Times New Roman" w:hAnsi="Times New Roman" w:cs="Times New Roman"/>
                <w:sz w:val="20"/>
                <w:szCs w:val="20"/>
                <w:lang w:val="en-GB" w:eastAsia="es-ES"/>
              </w:rPr>
              <w:t xml:space="preserve"> to health revision risk charge, before the shock. </w:t>
            </w:r>
          </w:p>
          <w:p w14:paraId="6B86EABB" w14:textId="7777777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p>
          <w:p w14:paraId="3D09916F" w14:textId="31E7E7FE"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D27ADE" w:rsidRPr="0098574A" w14:paraId="57304017" w14:textId="77777777" w:rsidTr="0031437B">
        <w:trPr>
          <w:trHeight w:val="855"/>
          <w:trPrChange w:id="645" w:author="Author">
            <w:trPr>
              <w:trHeight w:val="855"/>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646"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4DC50B1D" w14:textId="71B50E50"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R0600/C0040</w:t>
            </w:r>
          </w:p>
          <w:p w14:paraId="3D2E0E03" w14:textId="1B4828E9" w:rsidR="0062732B" w:rsidRPr="0098574A" w:rsidRDefault="0062732B">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(B8)</w:t>
            </w:r>
          </w:p>
        </w:tc>
        <w:tc>
          <w:tcPr>
            <w:tcW w:w="2198" w:type="dxa"/>
            <w:tcBorders>
              <w:top w:val="single" w:sz="4" w:space="0" w:color="auto"/>
              <w:left w:val="nil"/>
              <w:bottom w:val="single" w:sz="4" w:space="0" w:color="auto"/>
              <w:right w:val="single" w:sz="4" w:space="0" w:color="auto"/>
            </w:tcBorders>
            <w:shd w:val="clear" w:color="000000" w:fill="FFFFFF"/>
            <w:hideMark/>
            <w:tcPrChange w:id="647" w:author="Author">
              <w:tcPr>
                <w:tcW w:w="2531" w:type="dxa"/>
                <w:gridSpan w:val="4"/>
                <w:tcBorders>
                  <w:top w:val="single" w:sz="4" w:space="0" w:color="auto"/>
                  <w:left w:val="nil"/>
                  <w:bottom w:val="single" w:sz="4" w:space="0" w:color="auto"/>
                  <w:right w:val="single" w:sz="4" w:space="0" w:color="auto"/>
                </w:tcBorders>
                <w:shd w:val="clear" w:color="000000" w:fill="FFFFFF"/>
                <w:hideMark/>
              </w:tcPr>
            </w:tcPrChange>
          </w:tcPr>
          <w:p w14:paraId="2ADC50DF"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values after shock – Assets – Health revision risk </w:t>
            </w:r>
          </w:p>
        </w:tc>
        <w:tc>
          <w:tcPr>
            <w:tcW w:w="4819" w:type="dxa"/>
            <w:tcBorders>
              <w:top w:val="single" w:sz="4" w:space="0" w:color="auto"/>
              <w:left w:val="nil"/>
              <w:bottom w:val="single" w:sz="4" w:space="0" w:color="auto"/>
              <w:right w:val="single" w:sz="4" w:space="0" w:color="auto"/>
            </w:tcBorders>
            <w:shd w:val="clear" w:color="000000" w:fill="FFFFFF"/>
            <w:hideMark/>
            <w:tcPrChange w:id="648" w:author="Author">
              <w:tcPr>
                <w:tcW w:w="5297" w:type="dxa"/>
                <w:gridSpan w:val="3"/>
                <w:tcBorders>
                  <w:top w:val="single" w:sz="4" w:space="0" w:color="auto"/>
                  <w:left w:val="nil"/>
                  <w:bottom w:val="single" w:sz="4" w:space="0" w:color="auto"/>
                  <w:right w:val="single" w:sz="4" w:space="0" w:color="auto"/>
                </w:tcBorders>
                <w:shd w:val="clear" w:color="000000" w:fill="FFFFFF"/>
                <w:hideMark/>
              </w:tcPr>
            </w:tcPrChange>
          </w:tcPr>
          <w:p w14:paraId="2496455F" w14:textId="17D3FC15"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the assets </w:t>
            </w:r>
            <w:del w:id="649" w:author="Author">
              <w:r w:rsidRPr="0098574A" w:rsidDel="00D46AD8">
                <w:rPr>
                  <w:rFonts w:ascii="Times New Roman" w:eastAsia="Times New Roman" w:hAnsi="Times New Roman" w:cs="Times New Roman"/>
                  <w:sz w:val="20"/>
                  <w:szCs w:val="20"/>
                  <w:lang w:val="en-GB" w:eastAsia="es-ES"/>
                </w:rPr>
                <w:delText>subject</w:delText>
              </w:r>
            </w:del>
            <w:ins w:id="650" w:author="Author">
              <w:r w:rsidR="00D46AD8">
                <w:rPr>
                  <w:rFonts w:ascii="Times New Roman" w:eastAsia="Times New Roman" w:hAnsi="Times New Roman" w:cs="Times New Roman"/>
                  <w:sz w:val="20"/>
                  <w:szCs w:val="20"/>
                  <w:lang w:val="en-GB" w:eastAsia="es-ES"/>
                </w:rPr>
                <w:t>sensitive</w:t>
              </w:r>
            </w:ins>
            <w:r w:rsidRPr="0098574A">
              <w:rPr>
                <w:rFonts w:ascii="Times New Roman" w:eastAsia="Times New Roman" w:hAnsi="Times New Roman" w:cs="Times New Roman"/>
                <w:sz w:val="20"/>
                <w:szCs w:val="20"/>
                <w:lang w:val="en-GB" w:eastAsia="es-ES"/>
              </w:rPr>
              <w:t xml:space="preserve"> to health revision risk, after the shock.</w:t>
            </w:r>
          </w:p>
          <w:p w14:paraId="1AB8CC32" w14:textId="7777777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p>
          <w:p w14:paraId="6117554C" w14:textId="3E7E5582"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Recoverables from reinsurance and SPVs shall not be included in this cell.</w:t>
            </w:r>
          </w:p>
        </w:tc>
      </w:tr>
      <w:tr w:rsidR="00D27ADE" w:rsidRPr="0098574A" w14:paraId="2400173C" w14:textId="77777777" w:rsidTr="0031437B">
        <w:trPr>
          <w:trHeight w:val="285"/>
          <w:trPrChange w:id="651" w:author="Author">
            <w:trPr>
              <w:trHeight w:val="285"/>
            </w:trPr>
          </w:trPrChange>
        </w:trPr>
        <w:tc>
          <w:tcPr>
            <w:tcW w:w="1630" w:type="dxa"/>
            <w:vMerge w:val="restart"/>
            <w:tcBorders>
              <w:top w:val="single" w:sz="4" w:space="0" w:color="auto"/>
              <w:left w:val="single" w:sz="4" w:space="0" w:color="auto"/>
              <w:bottom w:val="single" w:sz="4" w:space="0" w:color="auto"/>
              <w:right w:val="single" w:sz="4" w:space="0" w:color="auto"/>
            </w:tcBorders>
            <w:shd w:val="clear" w:color="000000" w:fill="FFFFFF"/>
            <w:tcPrChange w:id="652" w:author="Author">
              <w:tcPr>
                <w:tcW w:w="1630" w:type="dxa"/>
                <w:gridSpan w:val="2"/>
                <w:vMerge w:val="restart"/>
                <w:tcBorders>
                  <w:top w:val="single" w:sz="4" w:space="0" w:color="auto"/>
                  <w:left w:val="single" w:sz="4" w:space="0" w:color="auto"/>
                  <w:bottom w:val="single" w:sz="4" w:space="0" w:color="auto"/>
                  <w:right w:val="single" w:sz="4" w:space="0" w:color="auto"/>
                </w:tcBorders>
                <w:shd w:val="clear" w:color="000000" w:fill="FFFFFF"/>
              </w:tcPr>
            </w:tcPrChange>
          </w:tcPr>
          <w:p w14:paraId="6AAF14D5" w14:textId="3D7F8D7C"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R0600/C0050</w:t>
            </w:r>
          </w:p>
          <w:p w14:paraId="67895709" w14:textId="13B159E9" w:rsidR="0062732B" w:rsidRPr="0098574A" w:rsidRDefault="0062732B">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(B8A)</w:t>
            </w:r>
          </w:p>
        </w:tc>
        <w:tc>
          <w:tcPr>
            <w:tcW w:w="2198" w:type="dxa"/>
            <w:vMerge w:val="restart"/>
            <w:tcBorders>
              <w:top w:val="single" w:sz="4" w:space="0" w:color="auto"/>
              <w:left w:val="single" w:sz="4" w:space="0" w:color="auto"/>
              <w:bottom w:val="single" w:sz="4" w:space="0" w:color="auto"/>
              <w:right w:val="single" w:sz="4" w:space="0" w:color="auto"/>
            </w:tcBorders>
            <w:shd w:val="clear" w:color="000000" w:fill="FFFFFF"/>
            <w:hideMark/>
            <w:tcPrChange w:id="653" w:author="Author">
              <w:tcPr>
                <w:tcW w:w="2531" w:type="dxa"/>
                <w:gridSpan w:val="4"/>
                <w:vMerge w:val="restart"/>
                <w:tcBorders>
                  <w:top w:val="single" w:sz="4" w:space="0" w:color="auto"/>
                  <w:left w:val="single" w:sz="4" w:space="0" w:color="auto"/>
                  <w:bottom w:val="single" w:sz="4" w:space="0" w:color="auto"/>
                  <w:right w:val="single" w:sz="4" w:space="0" w:color="auto"/>
                </w:tcBorders>
                <w:shd w:val="clear" w:color="000000" w:fill="FFFFFF"/>
                <w:hideMark/>
              </w:tcPr>
            </w:tcPrChange>
          </w:tcPr>
          <w:p w14:paraId="1ADCEC02" w14:textId="6163B3B9"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Absolute values after shock – Liabilities (after the loss absorbing capacity of technical provisions) – Health revision risk</w:t>
            </w:r>
          </w:p>
        </w:tc>
        <w:tc>
          <w:tcPr>
            <w:tcW w:w="4819" w:type="dxa"/>
            <w:vMerge w:val="restart"/>
            <w:tcBorders>
              <w:top w:val="single" w:sz="4" w:space="0" w:color="auto"/>
              <w:left w:val="single" w:sz="4" w:space="0" w:color="auto"/>
              <w:bottom w:val="single" w:sz="4" w:space="0" w:color="auto"/>
              <w:right w:val="single" w:sz="4" w:space="0" w:color="auto"/>
            </w:tcBorders>
            <w:shd w:val="clear" w:color="000000" w:fill="FFFFFF"/>
            <w:hideMark/>
            <w:tcPrChange w:id="654" w:author="Author">
              <w:tcPr>
                <w:tcW w:w="5297" w:type="dxa"/>
                <w:gridSpan w:val="3"/>
                <w:vMerge w:val="restart"/>
                <w:tcBorders>
                  <w:top w:val="single" w:sz="4" w:space="0" w:color="auto"/>
                  <w:left w:val="single" w:sz="4" w:space="0" w:color="auto"/>
                  <w:bottom w:val="single" w:sz="4" w:space="0" w:color="auto"/>
                  <w:right w:val="single" w:sz="4" w:space="0" w:color="auto"/>
                </w:tcBorders>
                <w:shd w:val="clear" w:color="000000" w:fill="FFFFFF"/>
                <w:hideMark/>
              </w:tcPr>
            </w:tcPrChange>
          </w:tcPr>
          <w:p w14:paraId="28BBD005" w14:textId="3A7A7271"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liabilities (after the loss absorbing capacity of technical provisions) </w:t>
            </w:r>
            <w:del w:id="655" w:author="Author">
              <w:r w:rsidRPr="0098574A" w:rsidDel="00D46AD8">
                <w:rPr>
                  <w:rFonts w:ascii="Times New Roman" w:eastAsia="Times New Roman" w:hAnsi="Times New Roman" w:cs="Times New Roman"/>
                  <w:sz w:val="20"/>
                  <w:szCs w:val="20"/>
                  <w:lang w:val="en-GB" w:eastAsia="es-ES"/>
                </w:rPr>
                <w:delText>subject</w:delText>
              </w:r>
            </w:del>
            <w:ins w:id="656" w:author="Author">
              <w:r w:rsidR="00D46AD8">
                <w:rPr>
                  <w:rFonts w:ascii="Times New Roman" w:eastAsia="Times New Roman" w:hAnsi="Times New Roman" w:cs="Times New Roman"/>
                  <w:sz w:val="20"/>
                  <w:szCs w:val="20"/>
                  <w:lang w:val="en-GB" w:eastAsia="es-ES"/>
                </w:rPr>
                <w:t>sensitive</w:t>
              </w:r>
            </w:ins>
            <w:r w:rsidRPr="0098574A">
              <w:rPr>
                <w:rFonts w:ascii="Times New Roman" w:eastAsia="Times New Roman" w:hAnsi="Times New Roman" w:cs="Times New Roman"/>
                <w:sz w:val="20"/>
                <w:szCs w:val="20"/>
                <w:lang w:val="en-GB" w:eastAsia="es-ES"/>
              </w:rPr>
              <w:t xml:space="preserve"> to health revision risk, after the shock.</w:t>
            </w:r>
          </w:p>
          <w:p w14:paraId="44942914" w14:textId="7777777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p>
          <w:p w14:paraId="2856C63F" w14:textId="02F8BF62"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D27ADE" w:rsidRPr="0098574A" w14:paraId="6CBD669B" w14:textId="77777777" w:rsidTr="0031437B">
        <w:trPr>
          <w:trHeight w:val="285"/>
          <w:trPrChange w:id="657" w:author="Author">
            <w:trPr>
              <w:trHeight w:val="285"/>
            </w:trPr>
          </w:trPrChange>
        </w:trPr>
        <w:tc>
          <w:tcPr>
            <w:tcW w:w="1630" w:type="dxa"/>
            <w:vMerge/>
            <w:tcBorders>
              <w:top w:val="single" w:sz="4" w:space="0" w:color="auto"/>
              <w:left w:val="single" w:sz="4" w:space="0" w:color="auto"/>
              <w:bottom w:val="single" w:sz="4" w:space="0" w:color="auto"/>
              <w:right w:val="single" w:sz="4" w:space="0" w:color="auto"/>
            </w:tcBorders>
            <w:vAlign w:val="center"/>
            <w:tcPrChange w:id="658" w:author="Author">
              <w:tcPr>
                <w:tcW w:w="1630" w:type="dxa"/>
                <w:gridSpan w:val="2"/>
                <w:vMerge/>
                <w:tcBorders>
                  <w:top w:val="single" w:sz="4" w:space="0" w:color="auto"/>
                  <w:left w:val="single" w:sz="4" w:space="0" w:color="auto"/>
                  <w:bottom w:val="single" w:sz="4" w:space="0" w:color="auto"/>
                  <w:right w:val="single" w:sz="4" w:space="0" w:color="auto"/>
                </w:tcBorders>
                <w:vAlign w:val="center"/>
              </w:tcPr>
            </w:tcPrChange>
          </w:tcPr>
          <w:p w14:paraId="3288230D" w14:textId="48281400"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c>
          <w:tcPr>
            <w:tcW w:w="2198" w:type="dxa"/>
            <w:vMerge/>
            <w:tcBorders>
              <w:top w:val="single" w:sz="4" w:space="0" w:color="auto"/>
              <w:left w:val="single" w:sz="4" w:space="0" w:color="auto"/>
              <w:bottom w:val="single" w:sz="4" w:space="0" w:color="auto"/>
              <w:right w:val="single" w:sz="4" w:space="0" w:color="auto"/>
            </w:tcBorders>
            <w:vAlign w:val="center"/>
            <w:hideMark/>
            <w:tcPrChange w:id="659" w:author="Author">
              <w:tcPr>
                <w:tcW w:w="2531" w:type="dxa"/>
                <w:gridSpan w:val="4"/>
                <w:vMerge/>
                <w:tcBorders>
                  <w:top w:val="single" w:sz="4" w:space="0" w:color="auto"/>
                  <w:left w:val="single" w:sz="4" w:space="0" w:color="auto"/>
                  <w:bottom w:val="single" w:sz="4" w:space="0" w:color="auto"/>
                  <w:right w:val="single" w:sz="4" w:space="0" w:color="auto"/>
                </w:tcBorders>
                <w:vAlign w:val="center"/>
                <w:hideMark/>
              </w:tcPr>
            </w:tcPrChange>
          </w:tcPr>
          <w:p w14:paraId="2BB583CA"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tc>
        <w:tc>
          <w:tcPr>
            <w:tcW w:w="4819" w:type="dxa"/>
            <w:vMerge/>
            <w:tcBorders>
              <w:top w:val="single" w:sz="4" w:space="0" w:color="auto"/>
              <w:left w:val="single" w:sz="4" w:space="0" w:color="auto"/>
              <w:bottom w:val="single" w:sz="4" w:space="0" w:color="auto"/>
              <w:right w:val="single" w:sz="4" w:space="0" w:color="auto"/>
            </w:tcBorders>
            <w:vAlign w:val="center"/>
            <w:hideMark/>
            <w:tcPrChange w:id="660" w:author="Author">
              <w:tcPr>
                <w:tcW w:w="5297" w:type="dxa"/>
                <w:gridSpan w:val="3"/>
                <w:vMerge/>
                <w:tcBorders>
                  <w:top w:val="single" w:sz="4" w:space="0" w:color="auto"/>
                  <w:left w:val="single" w:sz="4" w:space="0" w:color="auto"/>
                  <w:bottom w:val="single" w:sz="4" w:space="0" w:color="auto"/>
                  <w:right w:val="single" w:sz="4" w:space="0" w:color="auto"/>
                </w:tcBorders>
                <w:vAlign w:val="center"/>
                <w:hideMark/>
              </w:tcPr>
            </w:tcPrChange>
          </w:tcPr>
          <w:p w14:paraId="6D8D9C98" w14:textId="7777777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p>
        </w:tc>
      </w:tr>
      <w:tr w:rsidR="00D27ADE" w:rsidRPr="0098574A" w14:paraId="64C68BA9" w14:textId="77777777" w:rsidTr="0031437B">
        <w:trPr>
          <w:trHeight w:val="750"/>
          <w:trPrChange w:id="661" w:author="Author">
            <w:trPr>
              <w:trHeight w:val="750"/>
            </w:trPr>
          </w:trPrChange>
        </w:trPr>
        <w:tc>
          <w:tcPr>
            <w:tcW w:w="1630" w:type="dxa"/>
            <w:vMerge/>
            <w:tcBorders>
              <w:top w:val="single" w:sz="4" w:space="0" w:color="auto"/>
              <w:left w:val="single" w:sz="4" w:space="0" w:color="auto"/>
              <w:bottom w:val="single" w:sz="4" w:space="0" w:color="auto"/>
              <w:right w:val="single" w:sz="4" w:space="0" w:color="auto"/>
            </w:tcBorders>
            <w:vAlign w:val="center"/>
            <w:tcPrChange w:id="662" w:author="Author">
              <w:tcPr>
                <w:tcW w:w="1630" w:type="dxa"/>
                <w:gridSpan w:val="2"/>
                <w:vMerge/>
                <w:tcBorders>
                  <w:top w:val="single" w:sz="4" w:space="0" w:color="auto"/>
                  <w:left w:val="single" w:sz="4" w:space="0" w:color="auto"/>
                  <w:bottom w:val="single" w:sz="4" w:space="0" w:color="auto"/>
                  <w:right w:val="single" w:sz="4" w:space="0" w:color="auto"/>
                </w:tcBorders>
                <w:vAlign w:val="center"/>
              </w:tcPr>
            </w:tcPrChange>
          </w:tcPr>
          <w:p w14:paraId="39163E06"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c>
          <w:tcPr>
            <w:tcW w:w="2198" w:type="dxa"/>
            <w:vMerge/>
            <w:tcBorders>
              <w:top w:val="single" w:sz="4" w:space="0" w:color="auto"/>
              <w:left w:val="single" w:sz="4" w:space="0" w:color="auto"/>
              <w:bottom w:val="single" w:sz="4" w:space="0" w:color="auto"/>
              <w:right w:val="single" w:sz="4" w:space="0" w:color="auto"/>
            </w:tcBorders>
            <w:vAlign w:val="center"/>
            <w:hideMark/>
            <w:tcPrChange w:id="663" w:author="Author">
              <w:tcPr>
                <w:tcW w:w="2531" w:type="dxa"/>
                <w:gridSpan w:val="4"/>
                <w:vMerge/>
                <w:tcBorders>
                  <w:top w:val="single" w:sz="4" w:space="0" w:color="auto"/>
                  <w:left w:val="single" w:sz="4" w:space="0" w:color="auto"/>
                  <w:bottom w:val="single" w:sz="4" w:space="0" w:color="auto"/>
                  <w:right w:val="single" w:sz="4" w:space="0" w:color="auto"/>
                </w:tcBorders>
                <w:vAlign w:val="center"/>
                <w:hideMark/>
              </w:tcPr>
            </w:tcPrChange>
          </w:tcPr>
          <w:p w14:paraId="25562D72"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tc>
        <w:tc>
          <w:tcPr>
            <w:tcW w:w="4819" w:type="dxa"/>
            <w:vMerge/>
            <w:tcBorders>
              <w:top w:val="single" w:sz="4" w:space="0" w:color="auto"/>
              <w:left w:val="single" w:sz="4" w:space="0" w:color="auto"/>
              <w:bottom w:val="single" w:sz="4" w:space="0" w:color="auto"/>
              <w:right w:val="single" w:sz="4" w:space="0" w:color="auto"/>
            </w:tcBorders>
            <w:vAlign w:val="center"/>
            <w:hideMark/>
            <w:tcPrChange w:id="664" w:author="Author">
              <w:tcPr>
                <w:tcW w:w="5297" w:type="dxa"/>
                <w:gridSpan w:val="3"/>
                <w:vMerge/>
                <w:tcBorders>
                  <w:top w:val="single" w:sz="4" w:space="0" w:color="auto"/>
                  <w:left w:val="single" w:sz="4" w:space="0" w:color="auto"/>
                  <w:bottom w:val="single" w:sz="4" w:space="0" w:color="auto"/>
                  <w:right w:val="single" w:sz="4" w:space="0" w:color="auto"/>
                </w:tcBorders>
                <w:vAlign w:val="center"/>
                <w:hideMark/>
              </w:tcPr>
            </w:tcPrChange>
          </w:tcPr>
          <w:p w14:paraId="761A29E7" w14:textId="7777777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p>
        </w:tc>
      </w:tr>
      <w:tr w:rsidR="00D27ADE" w:rsidRPr="0098574A" w14:paraId="3CA6EEBA" w14:textId="77777777" w:rsidTr="0031437B">
        <w:trPr>
          <w:trHeight w:val="1090"/>
          <w:trPrChange w:id="665" w:author="Author">
            <w:trPr>
              <w:trHeight w:val="1090"/>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666"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65D7BBE1" w14:textId="24506160"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R0600/C0060</w:t>
            </w:r>
          </w:p>
          <w:p w14:paraId="514D2436" w14:textId="25D09642" w:rsidR="0062732B" w:rsidRPr="0098574A" w:rsidRDefault="0062732B">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(C8)</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Change w:id="667" w:author="Author">
              <w:tcPr>
                <w:tcW w:w="2531" w:type="dxa"/>
                <w:gridSpan w:val="4"/>
                <w:tcBorders>
                  <w:top w:val="single" w:sz="4" w:space="0" w:color="auto"/>
                  <w:left w:val="single" w:sz="4" w:space="0" w:color="auto"/>
                  <w:bottom w:val="single" w:sz="4" w:space="0" w:color="auto"/>
                  <w:right w:val="single" w:sz="4" w:space="0" w:color="auto"/>
                </w:tcBorders>
                <w:shd w:val="clear" w:color="000000" w:fill="FFFFFF"/>
                <w:hideMark/>
              </w:tcPr>
            </w:tcPrChange>
          </w:tcPr>
          <w:p w14:paraId="17730C47" w14:textId="279FB63F"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 after shock </w:t>
            </w:r>
            <w:r w:rsidRPr="0098574A">
              <w:rPr>
                <w:rFonts w:ascii="Times New Roman" w:eastAsia="Times New Roman" w:hAnsi="Times New Roman" w:cs="Times New Roman"/>
                <w:strike/>
                <w:sz w:val="20"/>
                <w:szCs w:val="20"/>
                <w:lang w:val="en-GB" w:eastAsia="es-ES"/>
              </w:rPr>
              <w:t>–</w:t>
            </w:r>
            <w:r w:rsidRPr="0098574A">
              <w:rPr>
                <w:rFonts w:ascii="Times New Roman" w:eastAsia="Times New Roman" w:hAnsi="Times New Roman" w:cs="Times New Roman"/>
                <w:sz w:val="20"/>
                <w:szCs w:val="20"/>
                <w:lang w:val="en-GB" w:eastAsia="es-ES"/>
              </w:rPr>
              <w:t xml:space="preserve"> Net solvency capital requirements– Health revision risk</w:t>
            </w:r>
          </w:p>
        </w:tc>
        <w:tc>
          <w:tcPr>
            <w:tcW w:w="4819" w:type="dxa"/>
            <w:tcBorders>
              <w:top w:val="single" w:sz="4" w:space="0" w:color="auto"/>
              <w:left w:val="nil"/>
              <w:bottom w:val="single" w:sz="4" w:space="0" w:color="auto"/>
              <w:right w:val="single" w:sz="4" w:space="0" w:color="auto"/>
            </w:tcBorders>
            <w:shd w:val="clear" w:color="000000" w:fill="FFFFFF"/>
            <w:hideMark/>
            <w:tcPrChange w:id="668" w:author="Author">
              <w:tcPr>
                <w:tcW w:w="5297" w:type="dxa"/>
                <w:gridSpan w:val="3"/>
                <w:tcBorders>
                  <w:top w:val="single" w:sz="4" w:space="0" w:color="auto"/>
                  <w:left w:val="nil"/>
                  <w:bottom w:val="single" w:sz="4" w:space="0" w:color="auto"/>
                  <w:right w:val="single" w:sz="4" w:space="0" w:color="auto"/>
                </w:tcBorders>
                <w:shd w:val="clear" w:color="000000" w:fill="FFFFFF"/>
                <w:hideMark/>
              </w:tcPr>
            </w:tcPrChange>
          </w:tcPr>
          <w:p w14:paraId="33AABF68" w14:textId="7777777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net capital charge for health revision risk, after adjustment for the loss absorbing capacity of technical provisions. </w:t>
            </w:r>
          </w:p>
          <w:p w14:paraId="31B9B6CF" w14:textId="26FE0B0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p>
        </w:tc>
      </w:tr>
      <w:tr w:rsidR="00D27ADE" w:rsidRPr="0098574A" w14:paraId="544F8B2A" w14:textId="77777777" w:rsidTr="0031437B">
        <w:trPr>
          <w:trHeight w:val="855"/>
          <w:trPrChange w:id="669" w:author="Author">
            <w:trPr>
              <w:trHeight w:val="855"/>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670"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11138EBA" w14:textId="5F6BD793"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R0600/C0070</w:t>
            </w:r>
          </w:p>
          <w:p w14:paraId="0C6E2638" w14:textId="4BB421AA" w:rsidR="0062732B" w:rsidRPr="0098574A" w:rsidRDefault="0062732B">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(B8B)</w:t>
            </w:r>
          </w:p>
        </w:tc>
        <w:tc>
          <w:tcPr>
            <w:tcW w:w="2198" w:type="dxa"/>
            <w:tcBorders>
              <w:top w:val="single" w:sz="4" w:space="0" w:color="auto"/>
              <w:left w:val="nil"/>
              <w:bottom w:val="single" w:sz="4" w:space="0" w:color="auto"/>
              <w:right w:val="single" w:sz="4" w:space="0" w:color="auto"/>
            </w:tcBorders>
            <w:shd w:val="clear" w:color="000000" w:fill="FFFFFF"/>
            <w:hideMark/>
            <w:tcPrChange w:id="671" w:author="Author">
              <w:tcPr>
                <w:tcW w:w="2531" w:type="dxa"/>
                <w:gridSpan w:val="4"/>
                <w:tcBorders>
                  <w:top w:val="single" w:sz="4" w:space="0" w:color="auto"/>
                  <w:left w:val="nil"/>
                  <w:bottom w:val="single" w:sz="4" w:space="0" w:color="auto"/>
                  <w:right w:val="single" w:sz="4" w:space="0" w:color="auto"/>
                </w:tcBorders>
                <w:shd w:val="clear" w:color="000000" w:fill="FFFFFF"/>
                <w:hideMark/>
              </w:tcPr>
            </w:tcPrChange>
          </w:tcPr>
          <w:p w14:paraId="78BCFA32" w14:textId="473A0B60"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Absolute value after shock – Liabilities (before the loss absorbing capacity of technical provisions) – Health revision risk</w:t>
            </w:r>
          </w:p>
        </w:tc>
        <w:tc>
          <w:tcPr>
            <w:tcW w:w="4819" w:type="dxa"/>
            <w:tcBorders>
              <w:top w:val="single" w:sz="4" w:space="0" w:color="auto"/>
              <w:left w:val="nil"/>
              <w:bottom w:val="single" w:sz="4" w:space="0" w:color="auto"/>
              <w:right w:val="single" w:sz="4" w:space="0" w:color="auto"/>
            </w:tcBorders>
            <w:shd w:val="clear" w:color="000000" w:fill="FFFFFF"/>
            <w:hideMark/>
            <w:tcPrChange w:id="672" w:author="Author">
              <w:tcPr>
                <w:tcW w:w="5297" w:type="dxa"/>
                <w:gridSpan w:val="3"/>
                <w:tcBorders>
                  <w:top w:val="single" w:sz="4" w:space="0" w:color="auto"/>
                  <w:left w:val="nil"/>
                  <w:bottom w:val="single" w:sz="4" w:space="0" w:color="auto"/>
                  <w:right w:val="single" w:sz="4" w:space="0" w:color="auto"/>
                </w:tcBorders>
                <w:shd w:val="clear" w:color="000000" w:fill="FFFFFF"/>
                <w:hideMark/>
              </w:tcPr>
            </w:tcPrChange>
          </w:tcPr>
          <w:p w14:paraId="1BD2C149" w14:textId="0685377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the liabilities (before the loss absorbing capacity of technical provisions) </w:t>
            </w:r>
            <w:del w:id="673" w:author="Author">
              <w:r w:rsidRPr="0098574A" w:rsidDel="00D46AD8">
                <w:rPr>
                  <w:rFonts w:ascii="Times New Roman" w:eastAsia="Times New Roman" w:hAnsi="Times New Roman" w:cs="Times New Roman"/>
                  <w:sz w:val="20"/>
                  <w:szCs w:val="20"/>
                  <w:lang w:val="en-GB" w:eastAsia="es-ES"/>
                </w:rPr>
                <w:delText>subject</w:delText>
              </w:r>
            </w:del>
            <w:ins w:id="674" w:author="Author">
              <w:r w:rsidR="00D46AD8">
                <w:rPr>
                  <w:rFonts w:ascii="Times New Roman" w:eastAsia="Times New Roman" w:hAnsi="Times New Roman" w:cs="Times New Roman"/>
                  <w:sz w:val="20"/>
                  <w:szCs w:val="20"/>
                  <w:lang w:val="en-GB" w:eastAsia="es-ES"/>
                </w:rPr>
                <w:t>sensitive</w:t>
              </w:r>
            </w:ins>
            <w:r w:rsidRPr="0098574A">
              <w:rPr>
                <w:rFonts w:ascii="Times New Roman" w:eastAsia="Times New Roman" w:hAnsi="Times New Roman" w:cs="Times New Roman"/>
                <w:sz w:val="20"/>
                <w:szCs w:val="20"/>
                <w:lang w:val="en-GB" w:eastAsia="es-ES"/>
              </w:rPr>
              <w:t xml:space="preserve"> to health revision risk charge, after the shock (i.e. as prescribed by standard formula, a % increase in the annual amount payable for annuities exposed to revision risk).</w:t>
            </w:r>
          </w:p>
          <w:p w14:paraId="7F4DC737" w14:textId="7777777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p>
          <w:p w14:paraId="04D757CA" w14:textId="65E07493"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D27ADE" w:rsidRPr="0098574A" w14:paraId="53135C54" w14:textId="77777777" w:rsidTr="0031437B">
        <w:trPr>
          <w:trHeight w:val="835"/>
          <w:trPrChange w:id="675" w:author="Author">
            <w:trPr>
              <w:trHeight w:val="835"/>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676"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0499B2B3" w14:textId="70B0E1C4"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R0600/C0080</w:t>
            </w:r>
          </w:p>
          <w:p w14:paraId="56FEA760" w14:textId="39D57245" w:rsidR="0062732B" w:rsidRPr="0098574A" w:rsidRDefault="0062732B">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(D8)</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Change w:id="677" w:author="Author">
              <w:tcPr>
                <w:tcW w:w="2531" w:type="dxa"/>
                <w:gridSpan w:val="4"/>
                <w:tcBorders>
                  <w:top w:val="single" w:sz="4" w:space="0" w:color="auto"/>
                  <w:left w:val="single" w:sz="4" w:space="0" w:color="auto"/>
                  <w:bottom w:val="single" w:sz="4" w:space="0" w:color="auto"/>
                  <w:right w:val="single" w:sz="4" w:space="0" w:color="auto"/>
                </w:tcBorders>
                <w:shd w:val="clear" w:color="000000" w:fill="FFFFFF"/>
                <w:hideMark/>
              </w:tcPr>
            </w:tcPrChange>
          </w:tcPr>
          <w:p w14:paraId="0267F282" w14:textId="4CD21FDA"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 after shock – Gross solvency capital - Health revision risk </w:t>
            </w:r>
          </w:p>
        </w:tc>
        <w:tc>
          <w:tcPr>
            <w:tcW w:w="4819" w:type="dxa"/>
            <w:tcBorders>
              <w:top w:val="single" w:sz="4" w:space="0" w:color="auto"/>
              <w:left w:val="nil"/>
              <w:bottom w:val="single" w:sz="4" w:space="0" w:color="auto"/>
              <w:right w:val="single" w:sz="4" w:space="0" w:color="auto"/>
            </w:tcBorders>
            <w:shd w:val="clear" w:color="000000" w:fill="FFFFFF"/>
            <w:hideMark/>
            <w:tcPrChange w:id="678" w:author="Author">
              <w:tcPr>
                <w:tcW w:w="5297" w:type="dxa"/>
                <w:gridSpan w:val="3"/>
                <w:tcBorders>
                  <w:top w:val="single" w:sz="4" w:space="0" w:color="auto"/>
                  <w:left w:val="nil"/>
                  <w:bottom w:val="single" w:sz="4" w:space="0" w:color="auto"/>
                  <w:right w:val="single" w:sz="4" w:space="0" w:color="auto"/>
                </w:tcBorders>
                <w:shd w:val="clear" w:color="000000" w:fill="FFFFFF"/>
                <w:hideMark/>
              </w:tcPr>
            </w:tcPrChange>
          </w:tcPr>
          <w:p w14:paraId="68CF1687" w14:textId="341CCD95"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gross capital charge (before the loss absorbing capacity of technical provisions) for health revision risk.</w:t>
            </w:r>
          </w:p>
          <w:p w14:paraId="6BA026D0" w14:textId="5007895F"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1DAEB99C" w14:textId="6B951869"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r>
      <w:tr w:rsidR="00D27ADE" w:rsidRPr="0098574A" w14:paraId="0AC65A3D" w14:textId="77777777" w:rsidTr="0031437B">
        <w:trPr>
          <w:trHeight w:val="1899"/>
          <w:trPrChange w:id="679" w:author="Author">
            <w:trPr>
              <w:trHeight w:val="1899"/>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680"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35821477" w14:textId="2A0F5988"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R0700/C0060</w:t>
            </w:r>
          </w:p>
          <w:p w14:paraId="56C4D3D6" w14:textId="7B682775" w:rsidR="00135738" w:rsidRPr="0098574A" w:rsidRDefault="00135738">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(C9)</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Change w:id="681" w:author="Author">
              <w:tcPr>
                <w:tcW w:w="2531" w:type="dxa"/>
                <w:gridSpan w:val="4"/>
                <w:tcBorders>
                  <w:top w:val="single" w:sz="4" w:space="0" w:color="auto"/>
                  <w:left w:val="single" w:sz="4" w:space="0" w:color="auto"/>
                  <w:bottom w:val="single" w:sz="4" w:space="0" w:color="auto"/>
                  <w:right w:val="single" w:sz="4" w:space="0" w:color="auto"/>
                </w:tcBorders>
                <w:shd w:val="clear" w:color="000000" w:fill="FFFFFF"/>
                <w:hideMark/>
              </w:tcPr>
            </w:tcPrChange>
          </w:tcPr>
          <w:p w14:paraId="57FFA191" w14:textId="29EA76FF"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Diversification within SLT health underwriting risk module - Net</w:t>
            </w:r>
          </w:p>
        </w:tc>
        <w:tc>
          <w:tcPr>
            <w:tcW w:w="4819" w:type="dxa"/>
            <w:tcBorders>
              <w:top w:val="single" w:sz="4" w:space="0" w:color="auto"/>
              <w:left w:val="nil"/>
              <w:bottom w:val="single" w:sz="4" w:space="0" w:color="auto"/>
              <w:right w:val="single" w:sz="4" w:space="0" w:color="auto"/>
            </w:tcBorders>
            <w:shd w:val="clear" w:color="000000" w:fill="FFFFFF"/>
            <w:hideMark/>
            <w:tcPrChange w:id="682" w:author="Author">
              <w:tcPr>
                <w:tcW w:w="5297" w:type="dxa"/>
                <w:gridSpan w:val="3"/>
                <w:tcBorders>
                  <w:top w:val="single" w:sz="4" w:space="0" w:color="auto"/>
                  <w:left w:val="nil"/>
                  <w:bottom w:val="single" w:sz="4" w:space="0" w:color="auto"/>
                  <w:right w:val="single" w:sz="4" w:space="0" w:color="auto"/>
                </w:tcBorders>
                <w:shd w:val="clear" w:color="000000" w:fill="FFFFFF"/>
                <w:hideMark/>
              </w:tcPr>
            </w:tcPrChange>
          </w:tcPr>
          <w:p w14:paraId="04E615F1"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diversification effect within the SLT health underwriting risk module as a result of the aggregation of the net capital requirements (after adjustment for the loss absorbing capacity of technical provisions) of the single risk sub-modules.</w:t>
            </w:r>
          </w:p>
          <w:p w14:paraId="09E45F00"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1E108252" w14:textId="3F4A6E58" w:rsidR="00135738" w:rsidRPr="0098574A" w:rsidRDefault="00135738" w:rsidP="00135738">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Diversification shall be reported as a negative value</w:t>
            </w:r>
            <w:r w:rsidR="00E11A54" w:rsidRPr="0098574A">
              <w:rPr>
                <w:rFonts w:ascii="Times New Roman" w:eastAsia="Times New Roman" w:hAnsi="Times New Roman" w:cs="Times New Roman"/>
                <w:sz w:val="20"/>
                <w:szCs w:val="20"/>
                <w:lang w:val="en-GB" w:eastAsia="es-ES"/>
              </w:rPr>
              <w:t xml:space="preserve"> if they reduce the capital requirement</w:t>
            </w:r>
            <w:r w:rsidRPr="0098574A">
              <w:rPr>
                <w:rFonts w:ascii="Times New Roman" w:eastAsia="Times New Roman" w:hAnsi="Times New Roman" w:cs="Times New Roman"/>
                <w:sz w:val="20"/>
                <w:szCs w:val="20"/>
                <w:lang w:val="en-GB" w:eastAsia="es-ES"/>
              </w:rPr>
              <w:t>.</w:t>
            </w:r>
          </w:p>
          <w:p w14:paraId="0EBD2F25" w14:textId="28A5AFDC"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r>
      <w:tr w:rsidR="00D27ADE" w:rsidRPr="0098574A" w14:paraId="138033EF" w14:textId="77777777" w:rsidTr="0031437B">
        <w:trPr>
          <w:trHeight w:val="1889"/>
          <w:trPrChange w:id="683" w:author="Author">
            <w:trPr>
              <w:trHeight w:val="1889"/>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684"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206C23D6" w14:textId="138ED07E"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R0700/C0080</w:t>
            </w:r>
          </w:p>
          <w:p w14:paraId="72D433B2" w14:textId="0C34C9E4" w:rsidR="00135738" w:rsidRPr="0098574A" w:rsidRDefault="00135738">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(D9)</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Change w:id="685" w:author="Author">
              <w:tcPr>
                <w:tcW w:w="2531" w:type="dxa"/>
                <w:gridSpan w:val="4"/>
                <w:tcBorders>
                  <w:top w:val="single" w:sz="4" w:space="0" w:color="auto"/>
                  <w:left w:val="single" w:sz="4" w:space="0" w:color="auto"/>
                  <w:bottom w:val="single" w:sz="4" w:space="0" w:color="auto"/>
                  <w:right w:val="single" w:sz="4" w:space="0" w:color="auto"/>
                </w:tcBorders>
                <w:shd w:val="clear" w:color="000000" w:fill="FFFFFF"/>
                <w:hideMark/>
              </w:tcPr>
            </w:tcPrChange>
          </w:tcPr>
          <w:p w14:paraId="51D01E83"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Diversification within SLT health underwriting risk module - Gross</w:t>
            </w:r>
          </w:p>
        </w:tc>
        <w:tc>
          <w:tcPr>
            <w:tcW w:w="4819" w:type="dxa"/>
            <w:tcBorders>
              <w:top w:val="single" w:sz="4" w:space="0" w:color="auto"/>
              <w:left w:val="nil"/>
              <w:bottom w:val="single" w:sz="4" w:space="0" w:color="auto"/>
              <w:right w:val="single" w:sz="4" w:space="0" w:color="auto"/>
            </w:tcBorders>
            <w:shd w:val="clear" w:color="000000" w:fill="FFFFFF"/>
            <w:hideMark/>
            <w:tcPrChange w:id="686" w:author="Author">
              <w:tcPr>
                <w:tcW w:w="5297" w:type="dxa"/>
                <w:gridSpan w:val="3"/>
                <w:tcBorders>
                  <w:top w:val="single" w:sz="4" w:space="0" w:color="auto"/>
                  <w:left w:val="nil"/>
                  <w:bottom w:val="single" w:sz="4" w:space="0" w:color="auto"/>
                  <w:right w:val="single" w:sz="4" w:space="0" w:color="auto"/>
                </w:tcBorders>
                <w:shd w:val="clear" w:color="000000" w:fill="FFFFFF"/>
                <w:hideMark/>
              </w:tcPr>
            </w:tcPrChange>
          </w:tcPr>
          <w:p w14:paraId="382F6254" w14:textId="7FF49A6C"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diversification effect within the SLT </w:t>
            </w:r>
            <w:del w:id="687" w:author="Author">
              <w:r w:rsidRPr="0098574A" w:rsidDel="00082768">
                <w:rPr>
                  <w:rFonts w:ascii="Times New Roman" w:eastAsia="Times New Roman" w:hAnsi="Times New Roman" w:cs="Times New Roman"/>
                  <w:sz w:val="20"/>
                  <w:szCs w:val="20"/>
                  <w:lang w:val="en-GB" w:eastAsia="es-ES"/>
                </w:rPr>
                <w:delText>healthunderwriting</w:delText>
              </w:r>
            </w:del>
            <w:ins w:id="688" w:author="Author">
              <w:r w:rsidR="00082768" w:rsidRPr="0098574A">
                <w:rPr>
                  <w:rFonts w:ascii="Times New Roman" w:eastAsia="Times New Roman" w:hAnsi="Times New Roman" w:cs="Times New Roman"/>
                  <w:sz w:val="20"/>
                  <w:szCs w:val="20"/>
                  <w:lang w:val="en-GB" w:eastAsia="es-ES"/>
                </w:rPr>
                <w:t>health underwriting</w:t>
              </w:r>
            </w:ins>
            <w:r w:rsidRPr="0098574A">
              <w:rPr>
                <w:rFonts w:ascii="Times New Roman" w:eastAsia="Times New Roman" w:hAnsi="Times New Roman" w:cs="Times New Roman"/>
                <w:sz w:val="20"/>
                <w:szCs w:val="20"/>
                <w:lang w:val="en-GB" w:eastAsia="es-ES"/>
              </w:rPr>
              <w:t xml:space="preserve"> risk module as a result of the aggregation of the gross capital requirements (before adjustment for the loss absorbing capacity of technical provisions) of the single risk sub-modules.</w:t>
            </w:r>
          </w:p>
          <w:p w14:paraId="0CDC0916"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74DC3884" w14:textId="46A25154" w:rsidR="00135738" w:rsidRPr="0098574A" w:rsidRDefault="00135738" w:rsidP="00135738">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Diversification shall be reported as a negative </w:t>
            </w:r>
            <w:del w:id="689" w:author="Author">
              <w:r w:rsidRPr="0098574A" w:rsidDel="00082768">
                <w:rPr>
                  <w:rFonts w:ascii="Times New Roman" w:eastAsia="Times New Roman" w:hAnsi="Times New Roman" w:cs="Times New Roman"/>
                  <w:sz w:val="20"/>
                  <w:szCs w:val="20"/>
                  <w:lang w:val="en-GB" w:eastAsia="es-ES"/>
                </w:rPr>
                <w:delText>value</w:delText>
              </w:r>
              <w:r w:rsidR="00A80520" w:rsidRPr="0098574A" w:rsidDel="00082768">
                <w:rPr>
                  <w:rFonts w:ascii="Times New Roman" w:eastAsia="Times New Roman" w:hAnsi="Times New Roman" w:cs="Times New Roman"/>
                  <w:sz w:val="20"/>
                  <w:szCs w:val="20"/>
                  <w:lang w:val="en-GB" w:eastAsia="es-ES"/>
                </w:rPr>
                <w:delText>if</w:delText>
              </w:r>
            </w:del>
            <w:ins w:id="690" w:author="Author">
              <w:r w:rsidR="00082768" w:rsidRPr="0098574A">
                <w:rPr>
                  <w:rFonts w:ascii="Times New Roman" w:eastAsia="Times New Roman" w:hAnsi="Times New Roman" w:cs="Times New Roman"/>
                  <w:sz w:val="20"/>
                  <w:szCs w:val="20"/>
                  <w:lang w:val="en-GB" w:eastAsia="es-ES"/>
                </w:rPr>
                <w:t>value if</w:t>
              </w:r>
            </w:ins>
            <w:r w:rsidR="00A80520" w:rsidRPr="0098574A">
              <w:rPr>
                <w:rFonts w:ascii="Times New Roman" w:eastAsia="Times New Roman" w:hAnsi="Times New Roman" w:cs="Times New Roman"/>
                <w:sz w:val="20"/>
                <w:szCs w:val="20"/>
                <w:lang w:val="en-GB" w:eastAsia="es-ES"/>
              </w:rPr>
              <w:t xml:space="preserve"> they reduce the capital requirement</w:t>
            </w:r>
            <w:r w:rsidRPr="0098574A">
              <w:rPr>
                <w:rFonts w:ascii="Times New Roman" w:eastAsia="Times New Roman" w:hAnsi="Times New Roman" w:cs="Times New Roman"/>
                <w:sz w:val="20"/>
                <w:szCs w:val="20"/>
                <w:lang w:val="en-GB" w:eastAsia="es-ES"/>
              </w:rPr>
              <w:t>.</w:t>
            </w:r>
          </w:p>
          <w:p w14:paraId="1075D52F" w14:textId="77806DBD"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r>
      <w:tr w:rsidR="00D27ADE" w:rsidRPr="0098574A" w14:paraId="50628D34" w14:textId="77777777" w:rsidTr="0031437B">
        <w:trPr>
          <w:trHeight w:val="141"/>
          <w:trPrChange w:id="691" w:author="Author">
            <w:trPr>
              <w:trHeight w:val="141"/>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692"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133E2321" w14:textId="0EABFD13"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R0800/C0060</w:t>
            </w:r>
          </w:p>
          <w:p w14:paraId="3348B6E6" w14:textId="27E28731" w:rsidR="00135738" w:rsidRPr="0098574A" w:rsidRDefault="00135738">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(C10)</w:t>
            </w:r>
          </w:p>
        </w:tc>
        <w:tc>
          <w:tcPr>
            <w:tcW w:w="2198" w:type="dxa"/>
            <w:tcBorders>
              <w:top w:val="single" w:sz="4" w:space="0" w:color="auto"/>
              <w:left w:val="nil"/>
              <w:bottom w:val="single" w:sz="4" w:space="0" w:color="auto"/>
              <w:right w:val="single" w:sz="4" w:space="0" w:color="auto"/>
            </w:tcBorders>
            <w:shd w:val="clear" w:color="000000" w:fill="FFFFFF"/>
            <w:hideMark/>
            <w:tcPrChange w:id="693" w:author="Author">
              <w:tcPr>
                <w:tcW w:w="2531" w:type="dxa"/>
                <w:gridSpan w:val="4"/>
                <w:tcBorders>
                  <w:top w:val="single" w:sz="4" w:space="0" w:color="auto"/>
                  <w:left w:val="nil"/>
                  <w:bottom w:val="single" w:sz="4" w:space="0" w:color="auto"/>
                  <w:right w:val="single" w:sz="4" w:space="0" w:color="auto"/>
                </w:tcBorders>
                <w:shd w:val="clear" w:color="000000" w:fill="FFFFFF"/>
                <w:hideMark/>
              </w:tcPr>
            </w:tcPrChange>
          </w:tcPr>
          <w:p w14:paraId="079D6BF3" w14:textId="4837492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Net solvency capital requirements - SLT health underwriting risk</w:t>
            </w:r>
          </w:p>
        </w:tc>
        <w:tc>
          <w:tcPr>
            <w:tcW w:w="4819" w:type="dxa"/>
            <w:tcBorders>
              <w:top w:val="single" w:sz="4" w:space="0" w:color="auto"/>
              <w:left w:val="nil"/>
              <w:bottom w:val="single" w:sz="4" w:space="0" w:color="auto"/>
              <w:right w:val="single" w:sz="4" w:space="0" w:color="auto"/>
            </w:tcBorders>
            <w:shd w:val="clear" w:color="000000" w:fill="FFFFFF"/>
            <w:hideMark/>
            <w:tcPrChange w:id="694" w:author="Author">
              <w:tcPr>
                <w:tcW w:w="5297" w:type="dxa"/>
                <w:gridSpan w:val="3"/>
                <w:tcBorders>
                  <w:top w:val="single" w:sz="4" w:space="0" w:color="auto"/>
                  <w:left w:val="nil"/>
                  <w:bottom w:val="single" w:sz="4" w:space="0" w:color="auto"/>
                  <w:right w:val="single" w:sz="4" w:space="0" w:color="auto"/>
                </w:tcBorders>
                <w:shd w:val="clear" w:color="000000" w:fill="FFFFFF"/>
                <w:hideMark/>
              </w:tcPr>
            </w:tcPrChange>
          </w:tcPr>
          <w:p w14:paraId="3D430D50"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total net capital charge for SLT health underwriting risk, after adjustment of the loss absorbing capacity of technical provisions.</w:t>
            </w:r>
          </w:p>
        </w:tc>
      </w:tr>
      <w:tr w:rsidR="00D27ADE" w:rsidRPr="0098574A" w14:paraId="25C31073" w14:textId="77777777" w:rsidTr="0031437B">
        <w:trPr>
          <w:trHeight w:val="854"/>
          <w:trPrChange w:id="695" w:author="Author">
            <w:trPr>
              <w:trHeight w:val="854"/>
            </w:trPr>
          </w:trPrChange>
        </w:trPr>
        <w:tc>
          <w:tcPr>
            <w:tcW w:w="1630" w:type="dxa"/>
            <w:tcBorders>
              <w:top w:val="nil"/>
              <w:left w:val="single" w:sz="4" w:space="0" w:color="auto"/>
              <w:bottom w:val="single" w:sz="4" w:space="0" w:color="auto"/>
              <w:right w:val="single" w:sz="4" w:space="0" w:color="auto"/>
            </w:tcBorders>
            <w:shd w:val="clear" w:color="000000" w:fill="FFFFFF"/>
            <w:tcPrChange w:id="696" w:author="Author">
              <w:tcPr>
                <w:tcW w:w="1630" w:type="dxa"/>
                <w:gridSpan w:val="2"/>
                <w:tcBorders>
                  <w:top w:val="nil"/>
                  <w:left w:val="single" w:sz="4" w:space="0" w:color="auto"/>
                  <w:bottom w:val="single" w:sz="4" w:space="0" w:color="auto"/>
                  <w:right w:val="single" w:sz="4" w:space="0" w:color="auto"/>
                </w:tcBorders>
                <w:shd w:val="clear" w:color="000000" w:fill="FFFFFF"/>
              </w:tcPr>
            </w:tcPrChange>
          </w:tcPr>
          <w:p w14:paraId="219F85DA" w14:textId="3129C991"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R0800/C0080</w:t>
            </w:r>
          </w:p>
          <w:p w14:paraId="61303BE3" w14:textId="1E0BBF64" w:rsidR="00135738" w:rsidRPr="0098574A" w:rsidRDefault="00135738">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(D10)</w:t>
            </w:r>
          </w:p>
        </w:tc>
        <w:tc>
          <w:tcPr>
            <w:tcW w:w="2198" w:type="dxa"/>
            <w:tcBorders>
              <w:top w:val="nil"/>
              <w:left w:val="nil"/>
              <w:bottom w:val="single" w:sz="4" w:space="0" w:color="auto"/>
              <w:right w:val="single" w:sz="4" w:space="0" w:color="auto"/>
            </w:tcBorders>
            <w:shd w:val="clear" w:color="000000" w:fill="FFFFFF"/>
            <w:hideMark/>
            <w:tcPrChange w:id="697" w:author="Author">
              <w:tcPr>
                <w:tcW w:w="2531" w:type="dxa"/>
                <w:gridSpan w:val="4"/>
                <w:tcBorders>
                  <w:top w:val="nil"/>
                  <w:left w:val="nil"/>
                  <w:bottom w:val="single" w:sz="4" w:space="0" w:color="auto"/>
                  <w:right w:val="single" w:sz="4" w:space="0" w:color="auto"/>
                </w:tcBorders>
                <w:shd w:val="clear" w:color="000000" w:fill="FFFFFF"/>
                <w:hideMark/>
              </w:tcPr>
            </w:tcPrChange>
          </w:tcPr>
          <w:p w14:paraId="127651E1" w14:textId="07B7DC36"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Gross solvency capital - SLT health underwriting risk</w:t>
            </w:r>
          </w:p>
        </w:tc>
        <w:tc>
          <w:tcPr>
            <w:tcW w:w="4819" w:type="dxa"/>
            <w:tcBorders>
              <w:top w:val="nil"/>
              <w:left w:val="nil"/>
              <w:bottom w:val="single" w:sz="4" w:space="0" w:color="auto"/>
              <w:right w:val="single" w:sz="4" w:space="0" w:color="auto"/>
            </w:tcBorders>
            <w:shd w:val="clear" w:color="000000" w:fill="FFFFFF"/>
            <w:hideMark/>
            <w:tcPrChange w:id="698" w:author="Author">
              <w:tcPr>
                <w:tcW w:w="5297" w:type="dxa"/>
                <w:gridSpan w:val="3"/>
                <w:tcBorders>
                  <w:top w:val="nil"/>
                  <w:left w:val="nil"/>
                  <w:bottom w:val="single" w:sz="4" w:space="0" w:color="auto"/>
                  <w:right w:val="single" w:sz="4" w:space="0" w:color="auto"/>
                </w:tcBorders>
                <w:shd w:val="clear" w:color="000000" w:fill="FFFFFF"/>
                <w:hideMark/>
              </w:tcPr>
            </w:tcPrChange>
          </w:tcPr>
          <w:p w14:paraId="602FD31E"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total gross capital charge for SLT health underwriting risk, before adjustment of the loss absorbing capacity of technical provisions. </w:t>
            </w:r>
          </w:p>
        </w:tc>
      </w:tr>
      <w:tr w:rsidR="00D27ADE" w:rsidRPr="0098574A" w14:paraId="3DA7BE49" w14:textId="77777777" w:rsidTr="0031437B">
        <w:trPr>
          <w:trHeight w:val="285"/>
          <w:trPrChange w:id="699" w:author="Author">
            <w:trPr>
              <w:trHeight w:val="285"/>
            </w:trPr>
          </w:trPrChange>
        </w:trPr>
        <w:tc>
          <w:tcPr>
            <w:tcW w:w="8647" w:type="dxa"/>
            <w:gridSpan w:val="3"/>
            <w:tcBorders>
              <w:top w:val="nil"/>
              <w:left w:val="nil"/>
              <w:bottom w:val="nil"/>
              <w:right w:val="nil"/>
            </w:tcBorders>
            <w:shd w:val="clear" w:color="000000" w:fill="FFFFFF"/>
            <w:tcPrChange w:id="700" w:author="Author">
              <w:tcPr>
                <w:tcW w:w="9458" w:type="dxa"/>
                <w:gridSpan w:val="9"/>
                <w:tcBorders>
                  <w:top w:val="nil"/>
                  <w:left w:val="nil"/>
                  <w:bottom w:val="nil"/>
                  <w:right w:val="nil"/>
                </w:tcBorders>
                <w:shd w:val="clear" w:color="000000" w:fill="FFFFFF"/>
              </w:tcPr>
            </w:tcPrChange>
          </w:tcPr>
          <w:p w14:paraId="3F284E13" w14:textId="77777777" w:rsidR="00D27ADE" w:rsidRPr="0098574A" w:rsidRDefault="00D27ADE" w:rsidP="0098574A">
            <w:pPr>
              <w:spacing w:after="0" w:line="240" w:lineRule="auto"/>
              <w:ind w:left="239"/>
              <w:rPr>
                <w:rFonts w:ascii="Times New Roman" w:eastAsia="Times New Roman" w:hAnsi="Times New Roman" w:cs="Times New Roman"/>
                <w:b/>
                <w:bCs/>
                <w:sz w:val="20"/>
                <w:szCs w:val="20"/>
                <w:lang w:val="en-GB" w:eastAsia="es-ES"/>
              </w:rPr>
            </w:pPr>
          </w:p>
          <w:p w14:paraId="6F08BF82" w14:textId="173B22E8" w:rsidR="00D27ADE" w:rsidRPr="0098574A" w:rsidRDefault="00D27ADE" w:rsidP="0098574A">
            <w:pPr>
              <w:spacing w:after="0" w:line="240" w:lineRule="auto"/>
              <w:ind w:left="239"/>
              <w:rPr>
                <w:rFonts w:ascii="Times New Roman" w:eastAsia="Times New Roman" w:hAnsi="Times New Roman" w:cs="Times New Roman"/>
                <w:b/>
                <w:bCs/>
                <w:sz w:val="20"/>
                <w:szCs w:val="20"/>
                <w:lang w:val="en-GB" w:eastAsia="es-ES"/>
              </w:rPr>
            </w:pPr>
            <w:r w:rsidRPr="0098574A">
              <w:rPr>
                <w:rFonts w:ascii="Times New Roman" w:eastAsia="Times New Roman" w:hAnsi="Times New Roman" w:cs="Times New Roman"/>
                <w:b/>
                <w:bCs/>
                <w:sz w:val="20"/>
                <w:szCs w:val="20"/>
                <w:lang w:val="en-GB" w:eastAsia="es-ES"/>
              </w:rPr>
              <w:t>Further details on revision risk</w:t>
            </w:r>
          </w:p>
        </w:tc>
      </w:tr>
      <w:tr w:rsidR="00D27ADE" w:rsidRPr="0098574A" w14:paraId="071EA815" w14:textId="77777777" w:rsidTr="0031437B">
        <w:trPr>
          <w:trHeight w:val="855"/>
          <w:trPrChange w:id="701" w:author="Author">
            <w:trPr>
              <w:trHeight w:val="855"/>
            </w:trPr>
          </w:trPrChange>
        </w:trPr>
        <w:tc>
          <w:tcPr>
            <w:tcW w:w="1630" w:type="dxa"/>
            <w:vMerge w:val="restart"/>
            <w:tcBorders>
              <w:top w:val="single" w:sz="4" w:space="0" w:color="auto"/>
              <w:left w:val="single" w:sz="4" w:space="0" w:color="auto"/>
              <w:bottom w:val="single" w:sz="4" w:space="0" w:color="auto"/>
              <w:right w:val="single" w:sz="4" w:space="0" w:color="auto"/>
            </w:tcBorders>
            <w:shd w:val="clear" w:color="000000" w:fill="FFFFFF"/>
            <w:tcPrChange w:id="702" w:author="Author">
              <w:tcPr>
                <w:tcW w:w="1630" w:type="dxa"/>
                <w:gridSpan w:val="2"/>
                <w:vMerge w:val="restart"/>
                <w:tcBorders>
                  <w:top w:val="single" w:sz="4" w:space="0" w:color="auto"/>
                  <w:left w:val="single" w:sz="4" w:space="0" w:color="auto"/>
                  <w:bottom w:val="single" w:sz="4" w:space="0" w:color="auto"/>
                  <w:right w:val="single" w:sz="4" w:space="0" w:color="auto"/>
                </w:tcBorders>
                <w:shd w:val="clear" w:color="000000" w:fill="FFFFFF"/>
              </w:tcPr>
            </w:tcPrChange>
          </w:tcPr>
          <w:p w14:paraId="52C2E697" w14:textId="77403421"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R0900/C0090</w:t>
            </w:r>
          </w:p>
          <w:p w14:paraId="7C5DCFEC" w14:textId="1A14FFEE" w:rsidR="00135738" w:rsidRPr="0098574A" w:rsidRDefault="00135738">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(A11)</w:t>
            </w:r>
          </w:p>
        </w:tc>
        <w:tc>
          <w:tcPr>
            <w:tcW w:w="2198" w:type="dxa"/>
            <w:vMerge w:val="restart"/>
            <w:tcBorders>
              <w:top w:val="single" w:sz="4" w:space="0" w:color="auto"/>
              <w:left w:val="single" w:sz="4" w:space="0" w:color="auto"/>
              <w:bottom w:val="single" w:sz="4" w:space="0" w:color="auto"/>
              <w:right w:val="single" w:sz="4" w:space="0" w:color="auto"/>
            </w:tcBorders>
            <w:shd w:val="clear" w:color="000000" w:fill="FFFFFF"/>
            <w:hideMark/>
            <w:tcPrChange w:id="703" w:author="Author">
              <w:tcPr>
                <w:tcW w:w="2531" w:type="dxa"/>
                <w:gridSpan w:val="4"/>
                <w:vMerge w:val="restart"/>
                <w:tcBorders>
                  <w:top w:val="single" w:sz="4" w:space="0" w:color="auto"/>
                  <w:left w:val="single" w:sz="4" w:space="0" w:color="auto"/>
                  <w:bottom w:val="single" w:sz="4" w:space="0" w:color="auto"/>
                  <w:right w:val="single" w:sz="4" w:space="0" w:color="auto"/>
                </w:tcBorders>
                <w:shd w:val="clear" w:color="000000" w:fill="FFFFFF"/>
                <w:hideMark/>
              </w:tcPr>
            </w:tcPrChange>
          </w:tcPr>
          <w:p w14:paraId="35FE7E81"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Revision shock USP</w:t>
            </w:r>
          </w:p>
        </w:tc>
        <w:tc>
          <w:tcPr>
            <w:tcW w:w="4819" w:type="dxa"/>
            <w:tcBorders>
              <w:top w:val="single" w:sz="4" w:space="0" w:color="auto"/>
              <w:left w:val="nil"/>
              <w:bottom w:val="nil"/>
              <w:right w:val="single" w:sz="4" w:space="0" w:color="auto"/>
            </w:tcBorders>
            <w:shd w:val="clear" w:color="000000" w:fill="FFFFFF"/>
            <w:hideMark/>
            <w:tcPrChange w:id="704" w:author="Author">
              <w:tcPr>
                <w:tcW w:w="5297" w:type="dxa"/>
                <w:gridSpan w:val="3"/>
                <w:tcBorders>
                  <w:top w:val="single" w:sz="4" w:space="0" w:color="auto"/>
                  <w:left w:val="nil"/>
                  <w:bottom w:val="nil"/>
                  <w:right w:val="single" w:sz="4" w:space="0" w:color="auto"/>
                </w:tcBorders>
                <w:shd w:val="clear" w:color="000000" w:fill="FFFFFF"/>
                <w:hideMark/>
              </w:tcPr>
            </w:tcPrChange>
          </w:tcPr>
          <w:p w14:paraId="62434197" w14:textId="6FAAD807" w:rsidR="00135738"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Revision shock – undertaking specific parameter as calculated by the undertaking and approved by the supervisory authority.</w:t>
            </w:r>
            <w:r w:rsidR="00135738" w:rsidRPr="0098574A">
              <w:rPr>
                <w:rFonts w:ascii="Times New Roman" w:eastAsia="Times New Roman" w:hAnsi="Times New Roman" w:cs="Times New Roman"/>
                <w:sz w:val="20"/>
                <w:szCs w:val="20"/>
                <w:lang w:val="en-GB" w:eastAsia="es-ES"/>
              </w:rPr>
              <w:t xml:space="preserve"> </w:t>
            </w:r>
          </w:p>
          <w:p w14:paraId="0C390811" w14:textId="77777777" w:rsidR="00135738" w:rsidRPr="0098574A" w:rsidRDefault="00135738" w:rsidP="0098574A">
            <w:pPr>
              <w:spacing w:after="0" w:line="240" w:lineRule="auto"/>
              <w:ind w:left="22"/>
              <w:rPr>
                <w:rFonts w:ascii="Times New Roman" w:eastAsia="Times New Roman" w:hAnsi="Times New Roman" w:cs="Times New Roman"/>
                <w:sz w:val="20"/>
                <w:szCs w:val="20"/>
                <w:lang w:val="en-GB" w:eastAsia="es-ES"/>
              </w:rPr>
            </w:pPr>
          </w:p>
          <w:p w14:paraId="7F47F8BF" w14:textId="4938343E" w:rsidR="00D27ADE" w:rsidRPr="0098574A" w:rsidRDefault="00135738"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item is not reported where no undertaking specific parameter is used.</w:t>
            </w:r>
          </w:p>
        </w:tc>
      </w:tr>
      <w:tr w:rsidR="00D27ADE" w:rsidRPr="0098574A" w14:paraId="5697CC98" w14:textId="77777777" w:rsidTr="0031437B">
        <w:trPr>
          <w:trHeight w:val="50"/>
          <w:trPrChange w:id="705" w:author="Author">
            <w:trPr>
              <w:trHeight w:val="50"/>
            </w:trPr>
          </w:trPrChange>
        </w:trPr>
        <w:tc>
          <w:tcPr>
            <w:tcW w:w="1630" w:type="dxa"/>
            <w:vMerge/>
            <w:tcBorders>
              <w:top w:val="single" w:sz="4" w:space="0" w:color="auto"/>
              <w:left w:val="single" w:sz="4" w:space="0" w:color="auto"/>
              <w:bottom w:val="single" w:sz="4" w:space="0" w:color="auto"/>
              <w:right w:val="single" w:sz="4" w:space="0" w:color="auto"/>
            </w:tcBorders>
            <w:vAlign w:val="center"/>
            <w:tcPrChange w:id="706" w:author="Author">
              <w:tcPr>
                <w:tcW w:w="1630" w:type="dxa"/>
                <w:gridSpan w:val="2"/>
                <w:vMerge/>
                <w:tcBorders>
                  <w:top w:val="single" w:sz="4" w:space="0" w:color="auto"/>
                  <w:left w:val="single" w:sz="4" w:space="0" w:color="auto"/>
                  <w:bottom w:val="single" w:sz="4" w:space="0" w:color="auto"/>
                  <w:right w:val="single" w:sz="4" w:space="0" w:color="auto"/>
                </w:tcBorders>
                <w:vAlign w:val="center"/>
              </w:tcPr>
            </w:tcPrChange>
          </w:tcPr>
          <w:p w14:paraId="3E22E84C"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c>
          <w:tcPr>
            <w:tcW w:w="2198" w:type="dxa"/>
            <w:vMerge/>
            <w:tcBorders>
              <w:top w:val="single" w:sz="4" w:space="0" w:color="auto"/>
              <w:left w:val="single" w:sz="4" w:space="0" w:color="auto"/>
              <w:bottom w:val="single" w:sz="4" w:space="0" w:color="auto"/>
              <w:right w:val="single" w:sz="4" w:space="0" w:color="auto"/>
            </w:tcBorders>
            <w:vAlign w:val="center"/>
            <w:hideMark/>
            <w:tcPrChange w:id="707" w:author="Author">
              <w:tcPr>
                <w:tcW w:w="2531" w:type="dxa"/>
                <w:gridSpan w:val="4"/>
                <w:vMerge/>
                <w:tcBorders>
                  <w:top w:val="single" w:sz="4" w:space="0" w:color="auto"/>
                  <w:left w:val="single" w:sz="4" w:space="0" w:color="auto"/>
                  <w:bottom w:val="single" w:sz="4" w:space="0" w:color="auto"/>
                  <w:right w:val="single" w:sz="4" w:space="0" w:color="auto"/>
                </w:tcBorders>
                <w:vAlign w:val="center"/>
                <w:hideMark/>
              </w:tcPr>
            </w:tcPrChange>
          </w:tcPr>
          <w:p w14:paraId="5C368E10"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c>
          <w:tcPr>
            <w:tcW w:w="4819" w:type="dxa"/>
            <w:tcBorders>
              <w:top w:val="nil"/>
              <w:left w:val="nil"/>
              <w:bottom w:val="single" w:sz="4" w:space="0" w:color="auto"/>
              <w:right w:val="single" w:sz="4" w:space="0" w:color="auto"/>
            </w:tcBorders>
            <w:shd w:val="clear" w:color="000000" w:fill="FFFFFF"/>
            <w:hideMark/>
            <w:tcPrChange w:id="708" w:author="Author">
              <w:tcPr>
                <w:tcW w:w="5297" w:type="dxa"/>
                <w:gridSpan w:val="3"/>
                <w:tcBorders>
                  <w:top w:val="nil"/>
                  <w:left w:val="nil"/>
                  <w:bottom w:val="single" w:sz="4" w:space="0" w:color="auto"/>
                  <w:right w:val="single" w:sz="4" w:space="0" w:color="auto"/>
                </w:tcBorders>
                <w:shd w:val="clear" w:color="000000" w:fill="FFFFFF"/>
                <w:hideMark/>
              </w:tcPr>
            </w:tcPrChange>
          </w:tcPr>
          <w:p w14:paraId="33F4EF94" w14:textId="082E692D"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p>
        </w:tc>
      </w:tr>
      <w:tr w:rsidR="00D27ADE" w:rsidRPr="0098574A" w14:paraId="32F002B6" w14:textId="77777777" w:rsidTr="0031437B">
        <w:trPr>
          <w:trHeight w:val="565"/>
          <w:trPrChange w:id="709" w:author="Author">
            <w:trPr>
              <w:trHeight w:val="565"/>
            </w:trPr>
          </w:trPrChange>
        </w:trPr>
        <w:tc>
          <w:tcPr>
            <w:tcW w:w="8647" w:type="dxa"/>
            <w:gridSpan w:val="3"/>
            <w:tcBorders>
              <w:top w:val="nil"/>
              <w:left w:val="nil"/>
              <w:right w:val="nil"/>
            </w:tcBorders>
            <w:shd w:val="clear" w:color="000000" w:fill="FFFFFF"/>
            <w:tcPrChange w:id="710" w:author="Author">
              <w:tcPr>
                <w:tcW w:w="9458" w:type="dxa"/>
                <w:gridSpan w:val="9"/>
                <w:tcBorders>
                  <w:top w:val="nil"/>
                  <w:left w:val="nil"/>
                  <w:right w:val="nil"/>
                </w:tcBorders>
                <w:shd w:val="clear" w:color="000000" w:fill="FFFFFF"/>
              </w:tcPr>
            </w:tcPrChange>
          </w:tcPr>
          <w:p w14:paraId="4533F8B2" w14:textId="77777777" w:rsidR="00D27ADE" w:rsidRPr="0098574A" w:rsidRDefault="00D27ADE" w:rsidP="0098574A">
            <w:pPr>
              <w:spacing w:after="0" w:line="240" w:lineRule="auto"/>
              <w:ind w:left="239"/>
              <w:rPr>
                <w:rFonts w:ascii="Times New Roman" w:eastAsia="Times New Roman" w:hAnsi="Times New Roman" w:cs="Times New Roman"/>
                <w:b/>
                <w:bCs/>
                <w:sz w:val="20"/>
                <w:szCs w:val="20"/>
                <w:lang w:val="en-GB" w:eastAsia="es-ES"/>
              </w:rPr>
            </w:pPr>
          </w:p>
          <w:p w14:paraId="02A94606" w14:textId="46C55191" w:rsidR="00D27ADE" w:rsidRPr="0098574A" w:rsidRDefault="00D27ADE" w:rsidP="0098574A">
            <w:pPr>
              <w:spacing w:after="0" w:line="240" w:lineRule="auto"/>
              <w:ind w:left="239"/>
              <w:rPr>
                <w:rFonts w:ascii="Times New Roman" w:eastAsia="Times New Roman" w:hAnsi="Times New Roman" w:cs="Times New Roman"/>
                <w:b/>
                <w:bCs/>
                <w:sz w:val="20"/>
                <w:szCs w:val="20"/>
                <w:lang w:val="en-GB" w:eastAsia="es-ES"/>
              </w:rPr>
            </w:pPr>
            <w:r w:rsidRPr="0098574A">
              <w:rPr>
                <w:rFonts w:ascii="Times New Roman" w:eastAsia="Times New Roman" w:hAnsi="Times New Roman" w:cs="Times New Roman"/>
                <w:b/>
                <w:bCs/>
                <w:sz w:val="20"/>
                <w:szCs w:val="20"/>
                <w:lang w:val="en-GB" w:eastAsia="es-ES"/>
              </w:rPr>
              <w:t>NSLT Health premium and reserve risk</w:t>
            </w:r>
          </w:p>
        </w:tc>
      </w:tr>
      <w:tr w:rsidR="00D27ADE" w:rsidRPr="0098574A" w14:paraId="1270FDC9" w14:textId="77777777" w:rsidTr="0031437B">
        <w:trPr>
          <w:trHeight w:val="1648"/>
          <w:trPrChange w:id="711" w:author="Author">
            <w:trPr>
              <w:trHeight w:val="1648"/>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712"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3D4D03BD" w14:textId="612E400B"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135738" w:rsidRPr="0098574A">
              <w:rPr>
                <w:rFonts w:ascii="Times New Roman" w:eastAsia="Times New Roman" w:hAnsi="Times New Roman" w:cs="Times New Roman"/>
                <w:sz w:val="20"/>
                <w:szCs w:val="20"/>
                <w:lang w:val="en-GB" w:eastAsia="es-ES"/>
              </w:rPr>
              <w:t>0</w:t>
            </w:r>
            <w:r w:rsidRPr="0098574A">
              <w:rPr>
                <w:rFonts w:ascii="Times New Roman" w:eastAsia="Times New Roman" w:hAnsi="Times New Roman" w:cs="Times New Roman"/>
                <w:sz w:val="20"/>
                <w:szCs w:val="20"/>
                <w:lang w:val="en-GB" w:eastAsia="es-ES"/>
              </w:rPr>
              <w:t>00-R1030/</w:t>
            </w:r>
          </w:p>
          <w:p w14:paraId="7A9F6524"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C0100</w:t>
            </w:r>
          </w:p>
          <w:p w14:paraId="4E954DB0" w14:textId="79BB2E13" w:rsidR="00135738" w:rsidRPr="0098574A" w:rsidRDefault="00135738">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(A12-A15)</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Change w:id="713" w:author="Author">
              <w:tcPr>
                <w:tcW w:w="2531" w:type="dxa"/>
                <w:gridSpan w:val="4"/>
                <w:tcBorders>
                  <w:top w:val="single" w:sz="4" w:space="0" w:color="auto"/>
                  <w:left w:val="single" w:sz="4" w:space="0" w:color="auto"/>
                  <w:bottom w:val="single" w:sz="4" w:space="0" w:color="auto"/>
                  <w:right w:val="single" w:sz="4" w:space="0" w:color="auto"/>
                </w:tcBorders>
                <w:shd w:val="clear" w:color="000000" w:fill="FFFFFF"/>
                <w:hideMark/>
              </w:tcPr>
            </w:tcPrChange>
          </w:tcPr>
          <w:p w14:paraId="50D24595" w14:textId="465BC7A1"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Standard deviation for premium risk – USP</w:t>
            </w:r>
          </w:p>
        </w:tc>
        <w:tc>
          <w:tcPr>
            <w:tcW w:w="4819" w:type="dxa"/>
            <w:tcBorders>
              <w:top w:val="single" w:sz="4" w:space="0" w:color="auto"/>
              <w:left w:val="nil"/>
              <w:bottom w:val="single" w:sz="4" w:space="0" w:color="auto"/>
              <w:right w:val="single" w:sz="4" w:space="0" w:color="auto"/>
            </w:tcBorders>
            <w:shd w:val="clear" w:color="000000" w:fill="FFFFFF"/>
            <w:hideMark/>
            <w:tcPrChange w:id="714" w:author="Author">
              <w:tcPr>
                <w:tcW w:w="5297" w:type="dxa"/>
                <w:gridSpan w:val="3"/>
                <w:tcBorders>
                  <w:top w:val="single" w:sz="4" w:space="0" w:color="auto"/>
                  <w:left w:val="nil"/>
                  <w:bottom w:val="single" w:sz="4" w:space="0" w:color="auto"/>
                  <w:right w:val="single" w:sz="4" w:space="0" w:color="auto"/>
                </w:tcBorders>
                <w:shd w:val="clear" w:color="000000" w:fill="FFFFFF"/>
                <w:hideMark/>
              </w:tcPr>
            </w:tcPrChange>
          </w:tcPr>
          <w:p w14:paraId="2DC44D81" w14:textId="34F138AE"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undertaking specific standard deviation for premium risk for each line</w:t>
            </w:r>
            <w:del w:id="715" w:author="Author">
              <w:r w:rsidRPr="0098574A" w:rsidDel="00D46AD8">
                <w:rPr>
                  <w:rFonts w:ascii="Times New Roman" w:eastAsia="Times New Roman" w:hAnsi="Times New Roman" w:cs="Times New Roman"/>
                  <w:sz w:val="20"/>
                  <w:szCs w:val="20"/>
                  <w:lang w:val="en-GB" w:eastAsia="es-ES"/>
                </w:rPr>
                <w:delText>s</w:delText>
              </w:r>
            </w:del>
            <w:r w:rsidRPr="0098574A">
              <w:rPr>
                <w:rFonts w:ascii="Times New Roman" w:eastAsia="Times New Roman" w:hAnsi="Times New Roman" w:cs="Times New Roman"/>
                <w:sz w:val="20"/>
                <w:szCs w:val="20"/>
                <w:lang w:val="en-GB" w:eastAsia="es-ES"/>
              </w:rPr>
              <w:t xml:space="preserve"> of business and its proportional reinsurance as calculated by the undertaking and approved or prescribed by the supervisory authority.</w:t>
            </w:r>
          </w:p>
          <w:p w14:paraId="5EDE28AD"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0BCB5462"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item is not reported where no undertaking specific parameter is used.</w:t>
            </w:r>
          </w:p>
        </w:tc>
      </w:tr>
      <w:tr w:rsidR="00B34D70" w:rsidRPr="0098574A" w14:paraId="5AEA8A9B" w14:textId="77777777" w:rsidTr="0031437B">
        <w:tblPrEx>
          <w:tblPrExChange w:id="716" w:author="Author">
            <w:tblPrEx>
              <w:tblW w:w="9361" w:type="dxa"/>
            </w:tblPrEx>
          </w:tblPrExChange>
        </w:tblPrEx>
        <w:trPr>
          <w:trHeight w:val="1648"/>
          <w:ins w:id="717" w:author="Author"/>
          <w:trPrChange w:id="718" w:author="Author">
            <w:trPr>
              <w:gridAfter w:val="0"/>
              <w:wAfter w:w="714" w:type="dxa"/>
              <w:trHeight w:val="1648"/>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719"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0BC5A0F7" w14:textId="011CA7DE" w:rsidR="00B34D70" w:rsidRPr="0098574A" w:rsidRDefault="00B34D70" w:rsidP="00B34D70">
            <w:pPr>
              <w:spacing w:after="0" w:line="240" w:lineRule="auto"/>
              <w:rPr>
                <w:ins w:id="720" w:author="Author"/>
                <w:rFonts w:ascii="Times New Roman" w:eastAsia="Times New Roman" w:hAnsi="Times New Roman" w:cs="Times New Roman"/>
                <w:sz w:val="20"/>
                <w:szCs w:val="20"/>
                <w:lang w:val="en-GB" w:eastAsia="es-ES"/>
              </w:rPr>
            </w:pPr>
            <w:ins w:id="721" w:author="Author">
              <w:r w:rsidRPr="00D20690">
                <w:rPr>
                  <w:rFonts w:ascii="Times New Roman" w:eastAsia="Times New Roman" w:hAnsi="Times New Roman" w:cs="Times New Roman"/>
                  <w:sz w:val="20"/>
                  <w:szCs w:val="20"/>
                  <w:lang w:val="en-GB" w:eastAsia="es-ES"/>
                </w:rPr>
                <w:t>R</w:t>
              </w:r>
              <w:r>
                <w:rPr>
                  <w:rFonts w:ascii="Times New Roman" w:eastAsia="Times New Roman" w:hAnsi="Times New Roman" w:cs="Times New Roman"/>
                  <w:sz w:val="20"/>
                  <w:szCs w:val="20"/>
                  <w:lang w:val="en-GB" w:eastAsia="es-ES"/>
                </w:rPr>
                <w:t>1</w:t>
              </w:r>
              <w:r w:rsidRPr="00D20690">
                <w:rPr>
                  <w:rFonts w:ascii="Times New Roman" w:eastAsia="Times New Roman" w:hAnsi="Times New Roman" w:cs="Times New Roman"/>
                  <w:sz w:val="20"/>
                  <w:szCs w:val="20"/>
                  <w:lang w:val="en-GB" w:eastAsia="es-ES"/>
                </w:rPr>
                <w:t>000-R</w:t>
              </w:r>
              <w:r>
                <w:rPr>
                  <w:rFonts w:ascii="Times New Roman" w:eastAsia="Times New Roman" w:hAnsi="Times New Roman" w:cs="Times New Roman"/>
                  <w:sz w:val="20"/>
                  <w:szCs w:val="20"/>
                  <w:lang w:val="en-GB" w:eastAsia="es-ES"/>
                </w:rPr>
                <w:t>103</w:t>
              </w:r>
              <w:r w:rsidRPr="00D20690">
                <w:rPr>
                  <w:rFonts w:ascii="Times New Roman" w:eastAsia="Times New Roman" w:hAnsi="Times New Roman" w:cs="Times New Roman"/>
                  <w:sz w:val="20"/>
                  <w:szCs w:val="20"/>
                  <w:lang w:val="en-GB" w:eastAsia="es-ES"/>
                </w:rPr>
                <w:t>0/C0</w:t>
              </w:r>
              <w:r>
                <w:rPr>
                  <w:rFonts w:ascii="Times New Roman" w:eastAsia="Times New Roman" w:hAnsi="Times New Roman" w:cs="Times New Roman"/>
                  <w:sz w:val="20"/>
                  <w:szCs w:val="20"/>
                  <w:lang w:val="en-GB" w:eastAsia="es-ES"/>
                </w:rPr>
                <w:t>110</w:t>
              </w:r>
            </w:ins>
          </w:p>
        </w:tc>
        <w:tc>
          <w:tcPr>
            <w:tcW w:w="2198" w:type="dxa"/>
            <w:tcBorders>
              <w:top w:val="single" w:sz="4" w:space="0" w:color="auto"/>
              <w:left w:val="single" w:sz="4" w:space="0" w:color="auto"/>
              <w:bottom w:val="single" w:sz="4" w:space="0" w:color="auto"/>
              <w:right w:val="single" w:sz="4" w:space="0" w:color="auto"/>
            </w:tcBorders>
            <w:shd w:val="clear" w:color="000000" w:fill="FFFFFF"/>
            <w:tcPrChange w:id="722" w:author="Author">
              <w:tcPr>
                <w:tcW w:w="2198"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37BCC96C" w14:textId="6F55DC08" w:rsidR="00B34D70" w:rsidRPr="0098574A" w:rsidRDefault="00B34D70">
            <w:pPr>
              <w:spacing w:after="0" w:line="240" w:lineRule="auto"/>
              <w:rPr>
                <w:ins w:id="723" w:author="Author"/>
                <w:rFonts w:ascii="Times New Roman" w:eastAsia="Times New Roman" w:hAnsi="Times New Roman" w:cs="Times New Roman"/>
                <w:sz w:val="20"/>
                <w:szCs w:val="20"/>
                <w:lang w:val="en-GB" w:eastAsia="es-ES"/>
              </w:rPr>
            </w:pPr>
            <w:ins w:id="724" w:author="Author">
              <w:r w:rsidRPr="00D20690">
                <w:rPr>
                  <w:rFonts w:ascii="Times New Roman" w:eastAsia="Times New Roman" w:hAnsi="Times New Roman" w:cs="Times New Roman"/>
                  <w:sz w:val="20"/>
                  <w:szCs w:val="20"/>
                  <w:lang w:val="en-GB" w:eastAsia="es-ES"/>
                </w:rPr>
                <w:t>USP Standard Deviation gross/net</w:t>
              </w:r>
            </w:ins>
          </w:p>
        </w:tc>
        <w:tc>
          <w:tcPr>
            <w:tcW w:w="4819" w:type="dxa"/>
            <w:tcBorders>
              <w:top w:val="single" w:sz="4" w:space="0" w:color="auto"/>
              <w:left w:val="nil"/>
              <w:bottom w:val="single" w:sz="4" w:space="0" w:color="auto"/>
              <w:right w:val="single" w:sz="4" w:space="0" w:color="auto"/>
            </w:tcBorders>
            <w:shd w:val="clear" w:color="000000" w:fill="FFFFFF"/>
            <w:tcPrChange w:id="725" w:author="Author">
              <w:tcPr>
                <w:tcW w:w="4819" w:type="dxa"/>
                <w:gridSpan w:val="3"/>
                <w:tcBorders>
                  <w:top w:val="single" w:sz="4" w:space="0" w:color="auto"/>
                  <w:left w:val="nil"/>
                  <w:bottom w:val="single" w:sz="4" w:space="0" w:color="auto"/>
                  <w:right w:val="single" w:sz="4" w:space="0" w:color="auto"/>
                </w:tcBorders>
                <w:shd w:val="clear" w:color="000000" w:fill="FFFFFF"/>
              </w:tcPr>
            </w:tcPrChange>
          </w:tcPr>
          <w:p w14:paraId="2FBC2334" w14:textId="77777777" w:rsidR="00B34D70" w:rsidRPr="00D20690" w:rsidRDefault="00B34D70" w:rsidP="00B34D70">
            <w:pPr>
              <w:spacing w:after="0" w:line="240" w:lineRule="auto"/>
              <w:rPr>
                <w:ins w:id="726" w:author="Author"/>
                <w:rFonts w:ascii="Times New Roman" w:eastAsia="Times New Roman" w:hAnsi="Times New Roman" w:cs="Times New Roman"/>
                <w:sz w:val="20"/>
                <w:szCs w:val="20"/>
                <w:lang w:val="en-GB" w:eastAsia="es-ES"/>
              </w:rPr>
            </w:pPr>
            <w:ins w:id="727" w:author="Author">
              <w:r w:rsidRPr="00D20690">
                <w:rPr>
                  <w:rFonts w:ascii="Times New Roman" w:eastAsia="Times New Roman" w:hAnsi="Times New Roman" w:cs="Times New Roman"/>
                  <w:sz w:val="20"/>
                  <w:szCs w:val="20"/>
                  <w:lang w:val="en-GB" w:eastAsia="es-ES"/>
                </w:rPr>
                <w:t>Identify if the USP standard Deviation was applied gros</w:t>
              </w:r>
              <w:r>
                <w:rPr>
                  <w:rFonts w:ascii="Times New Roman" w:eastAsia="Times New Roman" w:hAnsi="Times New Roman" w:cs="Times New Roman"/>
                  <w:sz w:val="20"/>
                  <w:szCs w:val="20"/>
                  <w:lang w:val="en-GB" w:eastAsia="es-ES"/>
                </w:rPr>
                <w:t xml:space="preserve">s </w:t>
              </w:r>
              <w:r w:rsidRPr="00D20690">
                <w:rPr>
                  <w:rFonts w:ascii="Times New Roman" w:eastAsia="Times New Roman" w:hAnsi="Times New Roman" w:cs="Times New Roman"/>
                  <w:sz w:val="20"/>
                  <w:szCs w:val="20"/>
                  <w:lang w:val="en-GB" w:eastAsia="es-ES"/>
                </w:rPr>
                <w:t>or net. One of the options in the following closed list shall be used:</w:t>
              </w:r>
              <w:r w:rsidRPr="00D20690">
                <w:rPr>
                  <w:rFonts w:ascii="Times New Roman" w:eastAsia="Times New Roman" w:hAnsi="Times New Roman" w:cs="Times New Roman"/>
                  <w:sz w:val="20"/>
                  <w:szCs w:val="20"/>
                  <w:lang w:val="en-GB" w:eastAsia="es-ES"/>
                </w:rPr>
                <w:br/>
                <w:t>1 – USP gross</w:t>
              </w:r>
            </w:ins>
          </w:p>
          <w:p w14:paraId="6087F5B8" w14:textId="5F9F56B5" w:rsidR="00B34D70" w:rsidRPr="0098574A" w:rsidRDefault="00B34D70" w:rsidP="00B34D70">
            <w:pPr>
              <w:spacing w:after="0" w:line="240" w:lineRule="auto"/>
              <w:rPr>
                <w:ins w:id="728" w:author="Author"/>
                <w:rFonts w:ascii="Times New Roman" w:eastAsia="Times New Roman" w:hAnsi="Times New Roman" w:cs="Times New Roman"/>
                <w:sz w:val="20"/>
                <w:szCs w:val="20"/>
                <w:lang w:val="en-GB" w:eastAsia="es-ES"/>
              </w:rPr>
            </w:pPr>
            <w:ins w:id="729" w:author="Author">
              <w:r w:rsidRPr="00D20690">
                <w:rPr>
                  <w:rFonts w:ascii="Times New Roman" w:eastAsia="Times New Roman" w:hAnsi="Times New Roman" w:cs="Times New Roman"/>
                  <w:sz w:val="20"/>
                  <w:szCs w:val="20"/>
                  <w:lang w:val="en-GB" w:eastAsia="es-ES"/>
                </w:rPr>
                <w:t>2 – USP net</w:t>
              </w:r>
            </w:ins>
          </w:p>
        </w:tc>
      </w:tr>
      <w:tr w:rsidR="00D27ADE" w:rsidRPr="0098574A" w14:paraId="688DCC1D" w14:textId="77777777" w:rsidTr="0031437B">
        <w:trPr>
          <w:trHeight w:val="2112"/>
          <w:trPrChange w:id="730" w:author="Author">
            <w:trPr>
              <w:trHeight w:val="2112"/>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731"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7C571472"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R1000-R1030/</w:t>
            </w:r>
          </w:p>
          <w:p w14:paraId="2C614BA2" w14:textId="0ABA06C6"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C01</w:t>
            </w:r>
            <w:del w:id="732" w:author="Author">
              <w:r w:rsidRPr="0098574A" w:rsidDel="001D4C97">
                <w:rPr>
                  <w:rFonts w:ascii="Times New Roman" w:eastAsia="Times New Roman" w:hAnsi="Times New Roman" w:cs="Times New Roman"/>
                  <w:sz w:val="20"/>
                  <w:szCs w:val="20"/>
                  <w:lang w:val="en-GB" w:eastAsia="es-ES"/>
                </w:rPr>
                <w:delText>1</w:delText>
              </w:r>
            </w:del>
            <w:ins w:id="733" w:author="Author">
              <w:r w:rsidR="001D4C97">
                <w:rPr>
                  <w:rFonts w:ascii="Times New Roman" w:eastAsia="Times New Roman" w:hAnsi="Times New Roman" w:cs="Times New Roman"/>
                  <w:sz w:val="20"/>
                  <w:szCs w:val="20"/>
                  <w:lang w:val="en-GB" w:eastAsia="es-ES"/>
                </w:rPr>
                <w:t>2</w:t>
              </w:r>
            </w:ins>
            <w:r w:rsidRPr="0098574A">
              <w:rPr>
                <w:rFonts w:ascii="Times New Roman" w:eastAsia="Times New Roman" w:hAnsi="Times New Roman" w:cs="Times New Roman"/>
                <w:sz w:val="20"/>
                <w:szCs w:val="20"/>
                <w:lang w:val="en-GB" w:eastAsia="es-ES"/>
              </w:rPr>
              <w:t>0</w:t>
            </w:r>
          </w:p>
          <w:p w14:paraId="33B84C6E" w14:textId="1B5AC428" w:rsidR="00135738" w:rsidRPr="0098574A" w:rsidRDefault="00135738">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(A12A-A15A)</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Change w:id="734" w:author="Author">
              <w:tcPr>
                <w:tcW w:w="2531" w:type="dxa"/>
                <w:gridSpan w:val="4"/>
                <w:tcBorders>
                  <w:top w:val="single" w:sz="4" w:space="0" w:color="auto"/>
                  <w:left w:val="single" w:sz="4" w:space="0" w:color="auto"/>
                  <w:bottom w:val="single" w:sz="4" w:space="0" w:color="auto"/>
                  <w:right w:val="single" w:sz="4" w:space="0" w:color="auto"/>
                </w:tcBorders>
                <w:shd w:val="clear" w:color="000000" w:fill="FFFFFF"/>
                <w:hideMark/>
              </w:tcPr>
            </w:tcPrChange>
          </w:tcPr>
          <w:p w14:paraId="4058EAE8" w14:textId="4942B435"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Standard deviation for premium risk –  USP - Adjustment factor for non – proportional reinsurance</w:t>
            </w:r>
          </w:p>
        </w:tc>
        <w:tc>
          <w:tcPr>
            <w:tcW w:w="4819" w:type="dxa"/>
            <w:tcBorders>
              <w:top w:val="single" w:sz="4" w:space="0" w:color="auto"/>
              <w:left w:val="nil"/>
              <w:bottom w:val="single" w:sz="4" w:space="0" w:color="auto"/>
              <w:right w:val="single" w:sz="4" w:space="0" w:color="auto"/>
            </w:tcBorders>
            <w:shd w:val="clear" w:color="000000" w:fill="FFFFFF"/>
            <w:hideMark/>
            <w:tcPrChange w:id="735" w:author="Author">
              <w:tcPr>
                <w:tcW w:w="5297" w:type="dxa"/>
                <w:gridSpan w:val="3"/>
                <w:tcBorders>
                  <w:top w:val="single" w:sz="4" w:space="0" w:color="auto"/>
                  <w:left w:val="nil"/>
                  <w:bottom w:val="single" w:sz="4" w:space="0" w:color="auto"/>
                  <w:right w:val="single" w:sz="4" w:space="0" w:color="auto"/>
                </w:tcBorders>
                <w:shd w:val="clear" w:color="000000" w:fill="FFFFFF"/>
                <w:hideMark/>
              </w:tcPr>
            </w:tcPrChange>
          </w:tcPr>
          <w:p w14:paraId="2E38A30B" w14:textId="319FEBA1"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undertaking specific adjustment factor for non–proportional reinsurance of each line of business which allows undertakings to take into account the risk–mitigating effect of particular per risk excess of loss reinsurance - as calculated by the undertaking and approved or prescribed by the supervisory authority</w:t>
            </w:r>
          </w:p>
          <w:p w14:paraId="4DD3B1E4"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4D5C49F3"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Where no undertaking specific parameter is used, this cell should be left blank.</w:t>
            </w:r>
          </w:p>
        </w:tc>
      </w:tr>
      <w:tr w:rsidR="00D27ADE" w:rsidRPr="0098574A" w14:paraId="2CD97835" w14:textId="77777777" w:rsidTr="0031437B">
        <w:trPr>
          <w:trHeight w:val="1688"/>
          <w:trPrChange w:id="736" w:author="Author">
            <w:trPr>
              <w:trHeight w:val="1688"/>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737"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6CF5EA00" w14:textId="50DAFB60" w:rsidR="00135738"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R1000-R1030/</w:t>
            </w:r>
          </w:p>
          <w:p w14:paraId="311EF983" w14:textId="1DA28278"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C01</w:t>
            </w:r>
            <w:ins w:id="738" w:author="Author">
              <w:r w:rsidR="001D4C97">
                <w:rPr>
                  <w:rFonts w:ascii="Times New Roman" w:eastAsia="Times New Roman" w:hAnsi="Times New Roman" w:cs="Times New Roman"/>
                  <w:sz w:val="20"/>
                  <w:szCs w:val="20"/>
                  <w:lang w:val="en-GB" w:eastAsia="es-ES"/>
                </w:rPr>
                <w:t>3</w:t>
              </w:r>
            </w:ins>
            <w:del w:id="739" w:author="Author">
              <w:r w:rsidRPr="0098574A" w:rsidDel="001D4C97">
                <w:rPr>
                  <w:rFonts w:ascii="Times New Roman" w:eastAsia="Times New Roman" w:hAnsi="Times New Roman" w:cs="Times New Roman"/>
                  <w:sz w:val="20"/>
                  <w:szCs w:val="20"/>
                  <w:lang w:val="en-GB" w:eastAsia="es-ES"/>
                </w:rPr>
                <w:delText>2</w:delText>
              </w:r>
            </w:del>
            <w:r w:rsidRPr="0098574A">
              <w:rPr>
                <w:rFonts w:ascii="Times New Roman" w:eastAsia="Times New Roman" w:hAnsi="Times New Roman" w:cs="Times New Roman"/>
                <w:sz w:val="20"/>
                <w:szCs w:val="20"/>
                <w:lang w:val="en-GB" w:eastAsia="es-ES"/>
              </w:rPr>
              <w:t>0</w:t>
            </w:r>
          </w:p>
          <w:p w14:paraId="55B8214C" w14:textId="7CB49041" w:rsidR="00135738" w:rsidRPr="0098574A" w:rsidRDefault="00135738">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(B12-B15)</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Change w:id="740" w:author="Author">
              <w:tcPr>
                <w:tcW w:w="2531" w:type="dxa"/>
                <w:gridSpan w:val="4"/>
                <w:tcBorders>
                  <w:top w:val="single" w:sz="4" w:space="0" w:color="auto"/>
                  <w:left w:val="single" w:sz="4" w:space="0" w:color="auto"/>
                  <w:bottom w:val="single" w:sz="4" w:space="0" w:color="auto"/>
                  <w:right w:val="single" w:sz="4" w:space="0" w:color="auto"/>
                </w:tcBorders>
                <w:shd w:val="clear" w:color="000000" w:fill="FFFFFF"/>
                <w:hideMark/>
              </w:tcPr>
            </w:tcPrChange>
          </w:tcPr>
          <w:p w14:paraId="13E238F4" w14:textId="7BEA7E4B"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Standard deviation for reserve risk – USP</w:t>
            </w:r>
          </w:p>
        </w:tc>
        <w:tc>
          <w:tcPr>
            <w:tcW w:w="4819" w:type="dxa"/>
            <w:tcBorders>
              <w:top w:val="single" w:sz="4" w:space="0" w:color="auto"/>
              <w:left w:val="nil"/>
              <w:bottom w:val="single" w:sz="4" w:space="0" w:color="auto"/>
              <w:right w:val="single" w:sz="4" w:space="0" w:color="auto"/>
            </w:tcBorders>
            <w:shd w:val="clear" w:color="000000" w:fill="FFFFFF"/>
            <w:hideMark/>
            <w:tcPrChange w:id="741" w:author="Author">
              <w:tcPr>
                <w:tcW w:w="5297" w:type="dxa"/>
                <w:gridSpan w:val="3"/>
                <w:tcBorders>
                  <w:top w:val="single" w:sz="4" w:space="0" w:color="auto"/>
                  <w:left w:val="nil"/>
                  <w:bottom w:val="single" w:sz="4" w:space="0" w:color="auto"/>
                  <w:right w:val="single" w:sz="4" w:space="0" w:color="auto"/>
                </w:tcBorders>
                <w:shd w:val="clear" w:color="000000" w:fill="FFFFFF"/>
                <w:hideMark/>
              </w:tcPr>
            </w:tcPrChange>
          </w:tcPr>
          <w:p w14:paraId="68AFA209" w14:textId="02406390"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undertaking specific standard deviation for reserve risk for each line of business and its proportional reinsurance as calculated by the undertaking and approved or prescribed by the supervisory authority.</w:t>
            </w:r>
          </w:p>
          <w:p w14:paraId="34E8125B"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4614F3CA"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item is not reported where no undertaking specific parameter is used.</w:t>
            </w:r>
          </w:p>
        </w:tc>
      </w:tr>
      <w:tr w:rsidR="00D27ADE" w:rsidRPr="0098574A" w14:paraId="1B2D78E2" w14:textId="77777777" w:rsidTr="0031437B">
        <w:trPr>
          <w:trHeight w:val="567"/>
          <w:trPrChange w:id="742" w:author="Author">
            <w:trPr>
              <w:trHeight w:val="567"/>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743"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50882A63"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R1000-R1030/</w:t>
            </w:r>
          </w:p>
          <w:p w14:paraId="7772C09F" w14:textId="7E73F355"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C01</w:t>
            </w:r>
            <w:ins w:id="744" w:author="Author">
              <w:r w:rsidR="001D4C97">
                <w:rPr>
                  <w:rFonts w:ascii="Times New Roman" w:eastAsia="Times New Roman" w:hAnsi="Times New Roman" w:cs="Times New Roman"/>
                  <w:sz w:val="20"/>
                  <w:szCs w:val="20"/>
                  <w:lang w:val="en-GB" w:eastAsia="es-ES"/>
                </w:rPr>
                <w:t>4</w:t>
              </w:r>
            </w:ins>
            <w:del w:id="745" w:author="Author">
              <w:r w:rsidRPr="0098574A" w:rsidDel="001D4C97">
                <w:rPr>
                  <w:rFonts w:ascii="Times New Roman" w:eastAsia="Times New Roman" w:hAnsi="Times New Roman" w:cs="Times New Roman"/>
                  <w:sz w:val="20"/>
                  <w:szCs w:val="20"/>
                  <w:lang w:val="en-GB" w:eastAsia="es-ES"/>
                </w:rPr>
                <w:delText>3</w:delText>
              </w:r>
            </w:del>
            <w:r w:rsidRPr="0098574A">
              <w:rPr>
                <w:rFonts w:ascii="Times New Roman" w:eastAsia="Times New Roman" w:hAnsi="Times New Roman" w:cs="Times New Roman"/>
                <w:sz w:val="20"/>
                <w:szCs w:val="20"/>
                <w:lang w:val="en-GB" w:eastAsia="es-ES"/>
              </w:rPr>
              <w:t>0</w:t>
            </w:r>
          </w:p>
          <w:p w14:paraId="12CEF361" w14:textId="2FEE1A34" w:rsidR="00135738" w:rsidRPr="0098574A" w:rsidRDefault="00135738">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(C12-C15)</w:t>
            </w:r>
          </w:p>
        </w:tc>
        <w:tc>
          <w:tcPr>
            <w:tcW w:w="2198" w:type="dxa"/>
            <w:tcBorders>
              <w:top w:val="single" w:sz="4" w:space="0" w:color="auto"/>
              <w:left w:val="nil"/>
              <w:bottom w:val="single" w:sz="4" w:space="0" w:color="auto"/>
              <w:right w:val="single" w:sz="4" w:space="0" w:color="auto"/>
            </w:tcBorders>
            <w:shd w:val="clear" w:color="000000" w:fill="FFFFFF"/>
            <w:hideMark/>
            <w:tcPrChange w:id="746" w:author="Author">
              <w:tcPr>
                <w:tcW w:w="2531" w:type="dxa"/>
                <w:gridSpan w:val="4"/>
                <w:tcBorders>
                  <w:top w:val="single" w:sz="4" w:space="0" w:color="auto"/>
                  <w:left w:val="nil"/>
                  <w:bottom w:val="single" w:sz="4" w:space="0" w:color="auto"/>
                  <w:right w:val="single" w:sz="4" w:space="0" w:color="auto"/>
                </w:tcBorders>
                <w:shd w:val="clear" w:color="000000" w:fill="FFFFFF"/>
                <w:hideMark/>
              </w:tcPr>
            </w:tcPrChange>
          </w:tcPr>
          <w:p w14:paraId="285B9ACB" w14:textId="34FEFD64"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Volume measure for premium and reserve risk –  volume measure for premium risk: </w:t>
            </w:r>
            <w:proofErr w:type="spellStart"/>
            <w:r w:rsidRPr="0098574A">
              <w:rPr>
                <w:rFonts w:ascii="Times New Roman" w:eastAsia="Times New Roman" w:hAnsi="Times New Roman" w:cs="Times New Roman"/>
                <w:sz w:val="20"/>
                <w:szCs w:val="20"/>
                <w:lang w:val="en-GB" w:eastAsia="es-ES"/>
              </w:rPr>
              <w:t>Vprem</w:t>
            </w:r>
            <w:proofErr w:type="spellEnd"/>
          </w:p>
        </w:tc>
        <w:tc>
          <w:tcPr>
            <w:tcW w:w="4819" w:type="dxa"/>
            <w:tcBorders>
              <w:top w:val="single" w:sz="4" w:space="0" w:color="auto"/>
              <w:left w:val="nil"/>
              <w:bottom w:val="single" w:sz="4" w:space="0" w:color="auto"/>
              <w:right w:val="single" w:sz="4" w:space="0" w:color="auto"/>
            </w:tcBorders>
            <w:shd w:val="clear" w:color="000000" w:fill="FFFFFF"/>
            <w:hideMark/>
            <w:tcPrChange w:id="747" w:author="Author">
              <w:tcPr>
                <w:tcW w:w="5297" w:type="dxa"/>
                <w:gridSpan w:val="3"/>
                <w:tcBorders>
                  <w:top w:val="single" w:sz="4" w:space="0" w:color="auto"/>
                  <w:left w:val="nil"/>
                  <w:bottom w:val="single" w:sz="4" w:space="0" w:color="auto"/>
                  <w:right w:val="single" w:sz="4" w:space="0" w:color="auto"/>
                </w:tcBorders>
                <w:shd w:val="clear" w:color="000000" w:fill="FFFFFF"/>
                <w:hideMark/>
              </w:tcPr>
            </w:tcPrChange>
          </w:tcPr>
          <w:p w14:paraId="5D4E2D52" w14:textId="32BB8B48"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The volume measure for premium risk for each line of business and its proportional reinsurance </w:t>
            </w:r>
          </w:p>
        </w:tc>
      </w:tr>
      <w:tr w:rsidR="00D27ADE" w:rsidRPr="0098574A" w14:paraId="4A1E7C3F" w14:textId="77777777" w:rsidTr="0031437B">
        <w:trPr>
          <w:trHeight w:val="1044"/>
          <w:trPrChange w:id="748" w:author="Author">
            <w:trPr>
              <w:trHeight w:val="1044"/>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749"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58EC95C0"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R1000-R1030/</w:t>
            </w:r>
          </w:p>
          <w:p w14:paraId="54136ADF" w14:textId="414AF77E"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C01</w:t>
            </w:r>
            <w:ins w:id="750" w:author="Author">
              <w:r w:rsidR="001D4C97">
                <w:rPr>
                  <w:rFonts w:ascii="Times New Roman" w:eastAsia="Times New Roman" w:hAnsi="Times New Roman" w:cs="Times New Roman"/>
                  <w:sz w:val="20"/>
                  <w:szCs w:val="20"/>
                  <w:lang w:val="en-GB" w:eastAsia="es-ES"/>
                </w:rPr>
                <w:t>5</w:t>
              </w:r>
            </w:ins>
            <w:del w:id="751" w:author="Author">
              <w:r w:rsidRPr="0098574A" w:rsidDel="001D4C97">
                <w:rPr>
                  <w:rFonts w:ascii="Times New Roman" w:eastAsia="Times New Roman" w:hAnsi="Times New Roman" w:cs="Times New Roman"/>
                  <w:sz w:val="20"/>
                  <w:szCs w:val="20"/>
                  <w:lang w:val="en-GB" w:eastAsia="es-ES"/>
                </w:rPr>
                <w:delText>4</w:delText>
              </w:r>
            </w:del>
            <w:r w:rsidRPr="0098574A">
              <w:rPr>
                <w:rFonts w:ascii="Times New Roman" w:eastAsia="Times New Roman" w:hAnsi="Times New Roman" w:cs="Times New Roman"/>
                <w:sz w:val="20"/>
                <w:szCs w:val="20"/>
                <w:lang w:val="en-GB" w:eastAsia="es-ES"/>
              </w:rPr>
              <w:t>0</w:t>
            </w:r>
          </w:p>
          <w:p w14:paraId="0739C89C" w14:textId="47FEC615" w:rsidR="00135738" w:rsidRPr="0098574A" w:rsidRDefault="00135738">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(D12-D15)</w:t>
            </w:r>
          </w:p>
        </w:tc>
        <w:tc>
          <w:tcPr>
            <w:tcW w:w="2198" w:type="dxa"/>
            <w:tcBorders>
              <w:top w:val="single" w:sz="4" w:space="0" w:color="auto"/>
              <w:left w:val="nil"/>
              <w:bottom w:val="single" w:sz="4" w:space="0" w:color="auto"/>
              <w:right w:val="single" w:sz="4" w:space="0" w:color="auto"/>
            </w:tcBorders>
            <w:shd w:val="clear" w:color="000000" w:fill="FFFFFF"/>
            <w:hideMark/>
            <w:tcPrChange w:id="752" w:author="Author">
              <w:tcPr>
                <w:tcW w:w="2531" w:type="dxa"/>
                <w:gridSpan w:val="4"/>
                <w:tcBorders>
                  <w:top w:val="single" w:sz="4" w:space="0" w:color="auto"/>
                  <w:left w:val="nil"/>
                  <w:bottom w:val="single" w:sz="4" w:space="0" w:color="auto"/>
                  <w:right w:val="single" w:sz="4" w:space="0" w:color="auto"/>
                </w:tcBorders>
                <w:shd w:val="clear" w:color="000000" w:fill="FFFFFF"/>
                <w:hideMark/>
              </w:tcPr>
            </w:tcPrChange>
          </w:tcPr>
          <w:p w14:paraId="4ED1C4B0" w14:textId="38451245"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Volume measure for premium and reserve risk –Volume measure reserve risk: </w:t>
            </w:r>
            <w:proofErr w:type="spellStart"/>
            <w:r w:rsidRPr="0098574A">
              <w:rPr>
                <w:rFonts w:ascii="Times New Roman" w:eastAsia="Times New Roman" w:hAnsi="Times New Roman" w:cs="Times New Roman"/>
                <w:sz w:val="20"/>
                <w:szCs w:val="20"/>
                <w:lang w:val="en-GB" w:eastAsia="es-ES"/>
              </w:rPr>
              <w:t>Vres</w:t>
            </w:r>
            <w:proofErr w:type="spellEnd"/>
            <w:r w:rsidRPr="0098574A">
              <w:rPr>
                <w:rFonts w:ascii="Times New Roman" w:eastAsia="Times New Roman" w:hAnsi="Times New Roman" w:cs="Times New Roman"/>
                <w:sz w:val="20"/>
                <w:szCs w:val="20"/>
                <w:lang w:val="en-GB" w:eastAsia="es-ES"/>
              </w:rPr>
              <w:t xml:space="preserve"> </w:t>
            </w:r>
          </w:p>
        </w:tc>
        <w:tc>
          <w:tcPr>
            <w:tcW w:w="4819" w:type="dxa"/>
            <w:tcBorders>
              <w:top w:val="single" w:sz="4" w:space="0" w:color="auto"/>
              <w:left w:val="nil"/>
              <w:bottom w:val="single" w:sz="4" w:space="0" w:color="auto"/>
              <w:right w:val="single" w:sz="4" w:space="0" w:color="auto"/>
            </w:tcBorders>
            <w:shd w:val="clear" w:color="000000" w:fill="FFFFFF"/>
            <w:hideMark/>
            <w:tcPrChange w:id="753" w:author="Author">
              <w:tcPr>
                <w:tcW w:w="5297" w:type="dxa"/>
                <w:gridSpan w:val="3"/>
                <w:tcBorders>
                  <w:top w:val="single" w:sz="4" w:space="0" w:color="auto"/>
                  <w:left w:val="nil"/>
                  <w:bottom w:val="single" w:sz="4" w:space="0" w:color="auto"/>
                  <w:right w:val="single" w:sz="4" w:space="0" w:color="auto"/>
                </w:tcBorders>
                <w:shd w:val="clear" w:color="000000" w:fill="FFFFFF"/>
                <w:hideMark/>
              </w:tcPr>
            </w:tcPrChange>
          </w:tcPr>
          <w:p w14:paraId="607380BB" w14:textId="7FB6D723"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volume measure for reserve risk for  each line of business and its proportional reinsurance</w:t>
            </w:r>
          </w:p>
        </w:tc>
      </w:tr>
      <w:tr w:rsidR="00D27ADE" w:rsidRPr="0098574A" w14:paraId="1BAF2B20" w14:textId="77777777" w:rsidTr="0031437B">
        <w:trPr>
          <w:trHeight w:val="1556"/>
          <w:trPrChange w:id="754" w:author="Author">
            <w:trPr>
              <w:trHeight w:val="1556"/>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755"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77A21BC9"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R1000-R1030/</w:t>
            </w:r>
          </w:p>
          <w:p w14:paraId="2914055D" w14:textId="74058119"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C01</w:t>
            </w:r>
            <w:ins w:id="756" w:author="Author">
              <w:r w:rsidR="001D4C97">
                <w:rPr>
                  <w:rFonts w:ascii="Times New Roman" w:eastAsia="Times New Roman" w:hAnsi="Times New Roman" w:cs="Times New Roman"/>
                  <w:sz w:val="20"/>
                  <w:szCs w:val="20"/>
                  <w:lang w:val="en-GB" w:eastAsia="es-ES"/>
                </w:rPr>
                <w:t>6</w:t>
              </w:r>
            </w:ins>
            <w:del w:id="757" w:author="Author">
              <w:r w:rsidRPr="0098574A" w:rsidDel="001D4C97">
                <w:rPr>
                  <w:rFonts w:ascii="Times New Roman" w:eastAsia="Times New Roman" w:hAnsi="Times New Roman" w:cs="Times New Roman"/>
                  <w:sz w:val="20"/>
                  <w:szCs w:val="20"/>
                  <w:lang w:val="en-GB" w:eastAsia="es-ES"/>
                </w:rPr>
                <w:delText>5</w:delText>
              </w:r>
            </w:del>
            <w:r w:rsidRPr="0098574A">
              <w:rPr>
                <w:rFonts w:ascii="Times New Roman" w:eastAsia="Times New Roman" w:hAnsi="Times New Roman" w:cs="Times New Roman"/>
                <w:sz w:val="20"/>
                <w:szCs w:val="20"/>
                <w:lang w:val="en-GB" w:eastAsia="es-ES"/>
              </w:rPr>
              <w:t>0</w:t>
            </w:r>
          </w:p>
          <w:p w14:paraId="2110D785" w14:textId="2CBAD05D" w:rsidR="00135738" w:rsidRPr="0098574A" w:rsidRDefault="00135738">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(E12-E15)</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Change w:id="758" w:author="Author">
              <w:tcPr>
                <w:tcW w:w="2531" w:type="dxa"/>
                <w:gridSpan w:val="4"/>
                <w:tcBorders>
                  <w:top w:val="single" w:sz="4" w:space="0" w:color="auto"/>
                  <w:left w:val="single" w:sz="4" w:space="0" w:color="auto"/>
                  <w:bottom w:val="single" w:sz="4" w:space="0" w:color="auto"/>
                  <w:right w:val="single" w:sz="4" w:space="0" w:color="auto"/>
                </w:tcBorders>
                <w:shd w:val="clear" w:color="000000" w:fill="FFFFFF"/>
                <w:hideMark/>
              </w:tcPr>
            </w:tcPrChange>
          </w:tcPr>
          <w:p w14:paraId="1E28D991" w14:textId="5270DC91"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Volume measure for premium and reserve risk – Geographical Diversification</w:t>
            </w:r>
          </w:p>
        </w:tc>
        <w:tc>
          <w:tcPr>
            <w:tcW w:w="4819" w:type="dxa"/>
            <w:tcBorders>
              <w:top w:val="single" w:sz="4" w:space="0" w:color="auto"/>
              <w:left w:val="nil"/>
              <w:bottom w:val="single" w:sz="4" w:space="0" w:color="auto"/>
              <w:right w:val="single" w:sz="4" w:space="0" w:color="auto"/>
            </w:tcBorders>
            <w:shd w:val="clear" w:color="000000" w:fill="FFFFFF"/>
            <w:hideMark/>
            <w:tcPrChange w:id="759" w:author="Author">
              <w:tcPr>
                <w:tcW w:w="5297" w:type="dxa"/>
                <w:gridSpan w:val="3"/>
                <w:tcBorders>
                  <w:top w:val="single" w:sz="4" w:space="0" w:color="auto"/>
                  <w:left w:val="nil"/>
                  <w:bottom w:val="single" w:sz="4" w:space="0" w:color="auto"/>
                  <w:right w:val="single" w:sz="4" w:space="0" w:color="auto"/>
                </w:tcBorders>
                <w:shd w:val="clear" w:color="000000" w:fill="FFFFFF"/>
                <w:hideMark/>
              </w:tcPr>
            </w:tcPrChange>
          </w:tcPr>
          <w:p w14:paraId="202F57C2" w14:textId="4ECA7BF2"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represents the geographical diversification to be used for the volume measure for premium and reserve risk for each line of business and its proportional reinsurance.</w:t>
            </w:r>
          </w:p>
          <w:p w14:paraId="53467D46"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5240D16D" w14:textId="4901C183"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If the factor for geographical diversification is not calculated, then this item is set to the default value of 1.</w:t>
            </w:r>
          </w:p>
        </w:tc>
      </w:tr>
      <w:tr w:rsidR="00D27ADE" w:rsidRPr="0098574A" w14:paraId="691AED74" w14:textId="77777777" w:rsidTr="0031437B">
        <w:trPr>
          <w:trHeight w:val="801"/>
          <w:trPrChange w:id="760" w:author="Author">
            <w:trPr>
              <w:trHeight w:val="801"/>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761"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2FC9A362"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R1000-R1030/</w:t>
            </w:r>
          </w:p>
          <w:p w14:paraId="27E4CFD5" w14:textId="1236A49B"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C01</w:t>
            </w:r>
            <w:ins w:id="762" w:author="Author">
              <w:r w:rsidR="001D4C97">
                <w:rPr>
                  <w:rFonts w:ascii="Times New Roman" w:eastAsia="Times New Roman" w:hAnsi="Times New Roman" w:cs="Times New Roman"/>
                  <w:sz w:val="20"/>
                  <w:szCs w:val="20"/>
                  <w:lang w:val="en-GB" w:eastAsia="es-ES"/>
                </w:rPr>
                <w:t>7</w:t>
              </w:r>
            </w:ins>
            <w:del w:id="763" w:author="Author">
              <w:r w:rsidRPr="0098574A" w:rsidDel="001D4C97">
                <w:rPr>
                  <w:rFonts w:ascii="Times New Roman" w:eastAsia="Times New Roman" w:hAnsi="Times New Roman" w:cs="Times New Roman"/>
                  <w:sz w:val="20"/>
                  <w:szCs w:val="20"/>
                  <w:lang w:val="en-GB" w:eastAsia="es-ES"/>
                </w:rPr>
                <w:delText>6</w:delText>
              </w:r>
            </w:del>
            <w:r w:rsidRPr="0098574A">
              <w:rPr>
                <w:rFonts w:ascii="Times New Roman" w:eastAsia="Times New Roman" w:hAnsi="Times New Roman" w:cs="Times New Roman"/>
                <w:sz w:val="20"/>
                <w:szCs w:val="20"/>
                <w:lang w:val="en-GB" w:eastAsia="es-ES"/>
              </w:rPr>
              <w:t>0</w:t>
            </w:r>
          </w:p>
          <w:p w14:paraId="658DB187" w14:textId="4C9DD5B8" w:rsidR="00135738" w:rsidRPr="0098574A" w:rsidRDefault="00135738">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(F12-F15)</w:t>
            </w:r>
          </w:p>
        </w:tc>
        <w:tc>
          <w:tcPr>
            <w:tcW w:w="2198" w:type="dxa"/>
            <w:tcBorders>
              <w:top w:val="single" w:sz="4" w:space="0" w:color="auto"/>
              <w:left w:val="nil"/>
              <w:bottom w:val="single" w:sz="4" w:space="0" w:color="auto"/>
              <w:right w:val="single" w:sz="4" w:space="0" w:color="auto"/>
            </w:tcBorders>
            <w:shd w:val="clear" w:color="000000" w:fill="FFFFFF"/>
            <w:hideMark/>
            <w:tcPrChange w:id="764" w:author="Author">
              <w:tcPr>
                <w:tcW w:w="2531" w:type="dxa"/>
                <w:gridSpan w:val="4"/>
                <w:tcBorders>
                  <w:top w:val="single" w:sz="4" w:space="0" w:color="auto"/>
                  <w:left w:val="nil"/>
                  <w:bottom w:val="single" w:sz="4" w:space="0" w:color="auto"/>
                  <w:right w:val="single" w:sz="4" w:space="0" w:color="auto"/>
                </w:tcBorders>
                <w:shd w:val="clear" w:color="000000" w:fill="FFFFFF"/>
                <w:hideMark/>
              </w:tcPr>
            </w:tcPrChange>
          </w:tcPr>
          <w:p w14:paraId="07E07A76" w14:textId="6825C1CF"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Volume measure for premium and reserve risk -  V</w:t>
            </w:r>
          </w:p>
        </w:tc>
        <w:tc>
          <w:tcPr>
            <w:tcW w:w="4819" w:type="dxa"/>
            <w:tcBorders>
              <w:top w:val="single" w:sz="4" w:space="0" w:color="auto"/>
              <w:left w:val="nil"/>
              <w:bottom w:val="single" w:sz="4" w:space="0" w:color="auto"/>
              <w:right w:val="single" w:sz="4" w:space="0" w:color="auto"/>
            </w:tcBorders>
            <w:shd w:val="clear" w:color="000000" w:fill="FFFFFF"/>
            <w:hideMark/>
            <w:tcPrChange w:id="765" w:author="Author">
              <w:tcPr>
                <w:tcW w:w="5297" w:type="dxa"/>
                <w:gridSpan w:val="3"/>
                <w:tcBorders>
                  <w:top w:val="single" w:sz="4" w:space="0" w:color="auto"/>
                  <w:left w:val="nil"/>
                  <w:bottom w:val="single" w:sz="4" w:space="0" w:color="auto"/>
                  <w:right w:val="single" w:sz="4" w:space="0" w:color="auto"/>
                </w:tcBorders>
                <w:shd w:val="clear" w:color="000000" w:fill="FFFFFF"/>
                <w:hideMark/>
              </w:tcPr>
            </w:tcPrChange>
          </w:tcPr>
          <w:p w14:paraId="49C6C25B" w14:textId="228FEDEB"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The volume measure for NSLT health premium and reserve risk for each line of business and its proportional reinsurance </w:t>
            </w:r>
          </w:p>
        </w:tc>
      </w:tr>
      <w:tr w:rsidR="00D27ADE" w:rsidRPr="0098574A" w14:paraId="7A21C84B" w14:textId="77777777" w:rsidTr="0031437B">
        <w:trPr>
          <w:trHeight w:val="285"/>
          <w:trPrChange w:id="766" w:author="Author">
            <w:trPr>
              <w:trHeight w:val="285"/>
            </w:trPr>
          </w:trPrChange>
        </w:trPr>
        <w:tc>
          <w:tcPr>
            <w:tcW w:w="1630" w:type="dxa"/>
            <w:tcBorders>
              <w:top w:val="nil"/>
              <w:left w:val="single" w:sz="4" w:space="0" w:color="auto"/>
              <w:bottom w:val="single" w:sz="4" w:space="0" w:color="auto"/>
              <w:right w:val="single" w:sz="4" w:space="0" w:color="auto"/>
            </w:tcBorders>
            <w:shd w:val="clear" w:color="000000" w:fill="FFFFFF"/>
            <w:tcPrChange w:id="767" w:author="Author">
              <w:tcPr>
                <w:tcW w:w="1630" w:type="dxa"/>
                <w:gridSpan w:val="2"/>
                <w:tcBorders>
                  <w:top w:val="nil"/>
                  <w:left w:val="single" w:sz="4" w:space="0" w:color="auto"/>
                  <w:bottom w:val="single" w:sz="4" w:space="0" w:color="auto"/>
                  <w:right w:val="single" w:sz="4" w:space="0" w:color="auto"/>
                </w:tcBorders>
                <w:shd w:val="clear" w:color="000000" w:fill="FFFFFF"/>
              </w:tcPr>
            </w:tcPrChange>
          </w:tcPr>
          <w:p w14:paraId="0C303623" w14:textId="4C16110E"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R1040/C01</w:t>
            </w:r>
            <w:del w:id="768" w:author="Author">
              <w:r w:rsidRPr="0098574A" w:rsidDel="001D4C97">
                <w:rPr>
                  <w:rFonts w:ascii="Times New Roman" w:eastAsia="Times New Roman" w:hAnsi="Times New Roman" w:cs="Times New Roman"/>
                  <w:sz w:val="20"/>
                  <w:szCs w:val="20"/>
                  <w:lang w:val="en-GB" w:eastAsia="es-ES"/>
                </w:rPr>
                <w:delText>6</w:delText>
              </w:r>
            </w:del>
            <w:ins w:id="769" w:author="Author">
              <w:r w:rsidR="001D4C97">
                <w:rPr>
                  <w:rFonts w:ascii="Times New Roman" w:eastAsia="Times New Roman" w:hAnsi="Times New Roman" w:cs="Times New Roman"/>
                  <w:sz w:val="20"/>
                  <w:szCs w:val="20"/>
                  <w:lang w:val="en-GB" w:eastAsia="es-ES"/>
                </w:rPr>
                <w:t>7</w:t>
              </w:r>
            </w:ins>
            <w:r w:rsidRPr="0098574A">
              <w:rPr>
                <w:rFonts w:ascii="Times New Roman" w:eastAsia="Times New Roman" w:hAnsi="Times New Roman" w:cs="Times New Roman"/>
                <w:sz w:val="20"/>
                <w:szCs w:val="20"/>
                <w:lang w:val="en-GB" w:eastAsia="es-ES"/>
              </w:rPr>
              <w:t>0</w:t>
            </w:r>
          </w:p>
          <w:p w14:paraId="0F7065AC" w14:textId="3099A493" w:rsidR="00135738" w:rsidRPr="0098574A" w:rsidRDefault="00135738">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(F16)</w:t>
            </w:r>
          </w:p>
        </w:tc>
        <w:tc>
          <w:tcPr>
            <w:tcW w:w="2198" w:type="dxa"/>
            <w:tcBorders>
              <w:top w:val="nil"/>
              <w:left w:val="single" w:sz="4" w:space="0" w:color="auto"/>
              <w:bottom w:val="single" w:sz="4" w:space="0" w:color="auto"/>
              <w:right w:val="single" w:sz="4" w:space="0" w:color="auto"/>
            </w:tcBorders>
            <w:shd w:val="clear" w:color="000000" w:fill="FFFFFF"/>
            <w:tcPrChange w:id="770" w:author="Author">
              <w:tcPr>
                <w:tcW w:w="2531" w:type="dxa"/>
                <w:gridSpan w:val="4"/>
                <w:tcBorders>
                  <w:top w:val="nil"/>
                  <w:left w:val="single" w:sz="4" w:space="0" w:color="auto"/>
                  <w:bottom w:val="single" w:sz="4" w:space="0" w:color="auto"/>
                  <w:right w:val="single" w:sz="4" w:space="0" w:color="auto"/>
                </w:tcBorders>
                <w:shd w:val="clear" w:color="000000" w:fill="FFFFFF"/>
              </w:tcPr>
            </w:tcPrChange>
          </w:tcPr>
          <w:p w14:paraId="65F93287"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Total Volume measure for premium and reserve risk </w:t>
            </w:r>
          </w:p>
        </w:tc>
        <w:tc>
          <w:tcPr>
            <w:tcW w:w="4819" w:type="dxa"/>
            <w:tcBorders>
              <w:top w:val="single" w:sz="4" w:space="0" w:color="auto"/>
              <w:left w:val="single" w:sz="4" w:space="0" w:color="auto"/>
              <w:bottom w:val="single" w:sz="4" w:space="0" w:color="000000"/>
              <w:right w:val="single" w:sz="4" w:space="0" w:color="auto"/>
            </w:tcBorders>
            <w:shd w:val="clear" w:color="000000" w:fill="FFFFFF"/>
            <w:tcPrChange w:id="771" w:author="Author">
              <w:tcPr>
                <w:tcW w:w="5297" w:type="dxa"/>
                <w:gridSpan w:val="3"/>
                <w:tcBorders>
                  <w:top w:val="single" w:sz="4" w:space="0" w:color="auto"/>
                  <w:left w:val="single" w:sz="4" w:space="0" w:color="auto"/>
                  <w:bottom w:val="single" w:sz="4" w:space="0" w:color="000000"/>
                  <w:right w:val="single" w:sz="4" w:space="0" w:color="auto"/>
                </w:tcBorders>
                <w:shd w:val="clear" w:color="000000" w:fill="FFFFFF"/>
              </w:tcPr>
            </w:tcPrChange>
          </w:tcPr>
          <w:p w14:paraId="241443FB"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total volume measure for premium and reserve risk, equal to the sum of the volume measures for premium and reserve risk for all lines of business:</w:t>
            </w:r>
          </w:p>
          <w:p w14:paraId="283E53CE" w14:textId="38D3179A"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r>
      <w:tr w:rsidR="00D27ADE" w:rsidRPr="0098574A" w14:paraId="3F033EE4" w14:textId="77777777" w:rsidTr="0031437B">
        <w:trPr>
          <w:trHeight w:val="285"/>
          <w:trPrChange w:id="772" w:author="Author">
            <w:trPr>
              <w:trHeight w:val="285"/>
            </w:trPr>
          </w:trPrChange>
        </w:trPr>
        <w:tc>
          <w:tcPr>
            <w:tcW w:w="1630" w:type="dxa"/>
            <w:vMerge w:val="restart"/>
            <w:tcBorders>
              <w:top w:val="nil"/>
              <w:left w:val="single" w:sz="4" w:space="0" w:color="auto"/>
              <w:bottom w:val="single" w:sz="4" w:space="0" w:color="auto"/>
              <w:right w:val="single" w:sz="4" w:space="0" w:color="auto"/>
            </w:tcBorders>
            <w:shd w:val="clear" w:color="000000" w:fill="FFFFFF"/>
            <w:tcPrChange w:id="773" w:author="Author">
              <w:tcPr>
                <w:tcW w:w="1630" w:type="dxa"/>
                <w:gridSpan w:val="2"/>
                <w:vMerge w:val="restart"/>
                <w:tcBorders>
                  <w:top w:val="nil"/>
                  <w:left w:val="single" w:sz="4" w:space="0" w:color="auto"/>
                  <w:bottom w:val="single" w:sz="4" w:space="0" w:color="auto"/>
                  <w:right w:val="single" w:sz="4" w:space="0" w:color="auto"/>
                </w:tcBorders>
                <w:shd w:val="clear" w:color="000000" w:fill="FFFFFF"/>
              </w:tcPr>
            </w:tcPrChange>
          </w:tcPr>
          <w:p w14:paraId="674B8BB5" w14:textId="05991789"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R1050/C0100</w:t>
            </w:r>
          </w:p>
          <w:p w14:paraId="2230C289" w14:textId="005F84ED" w:rsidR="00135738" w:rsidRPr="0098574A" w:rsidRDefault="00135738">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(A16)</w:t>
            </w:r>
          </w:p>
        </w:tc>
        <w:tc>
          <w:tcPr>
            <w:tcW w:w="2198" w:type="dxa"/>
            <w:vMerge w:val="restart"/>
            <w:tcBorders>
              <w:top w:val="nil"/>
              <w:left w:val="single" w:sz="4" w:space="0" w:color="auto"/>
              <w:bottom w:val="single" w:sz="4" w:space="0" w:color="auto"/>
              <w:right w:val="single" w:sz="4" w:space="0" w:color="auto"/>
            </w:tcBorders>
            <w:shd w:val="clear" w:color="000000" w:fill="FFFFFF"/>
            <w:hideMark/>
            <w:tcPrChange w:id="774" w:author="Author">
              <w:tcPr>
                <w:tcW w:w="2531" w:type="dxa"/>
                <w:gridSpan w:val="4"/>
                <w:vMerge w:val="restart"/>
                <w:tcBorders>
                  <w:top w:val="nil"/>
                  <w:left w:val="single" w:sz="4" w:space="0" w:color="auto"/>
                  <w:bottom w:val="single" w:sz="4" w:space="0" w:color="auto"/>
                  <w:right w:val="single" w:sz="4" w:space="0" w:color="auto"/>
                </w:tcBorders>
                <w:shd w:val="clear" w:color="000000" w:fill="FFFFFF"/>
                <w:hideMark/>
              </w:tcPr>
            </w:tcPrChange>
          </w:tcPr>
          <w:p w14:paraId="43A3BE76"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Combined standard deviation</w:t>
            </w:r>
          </w:p>
        </w:tc>
        <w:tc>
          <w:tcPr>
            <w:tcW w:w="4819" w:type="dxa"/>
            <w:vMerge w:val="restart"/>
            <w:tcBorders>
              <w:top w:val="single" w:sz="4" w:space="0" w:color="auto"/>
              <w:left w:val="single" w:sz="4" w:space="0" w:color="auto"/>
              <w:bottom w:val="single" w:sz="4" w:space="0" w:color="000000"/>
              <w:right w:val="single" w:sz="4" w:space="0" w:color="auto"/>
            </w:tcBorders>
            <w:shd w:val="clear" w:color="000000" w:fill="FFFFFF"/>
            <w:hideMark/>
            <w:tcPrChange w:id="775" w:author="Author">
              <w:tcPr>
                <w:tcW w:w="5297" w:type="dxa"/>
                <w:gridSpan w:val="3"/>
                <w:vMerge w:val="restart"/>
                <w:tcBorders>
                  <w:top w:val="single" w:sz="4" w:space="0" w:color="auto"/>
                  <w:left w:val="single" w:sz="4" w:space="0" w:color="auto"/>
                  <w:bottom w:val="single" w:sz="4" w:space="0" w:color="000000"/>
                  <w:right w:val="single" w:sz="4" w:space="0" w:color="auto"/>
                </w:tcBorders>
                <w:shd w:val="clear" w:color="000000" w:fill="FFFFFF"/>
                <w:hideMark/>
              </w:tcPr>
            </w:tcPrChange>
          </w:tcPr>
          <w:p w14:paraId="7BCE93A6"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combined standard deviation for premium and reserve risk for all segments.</w:t>
            </w:r>
          </w:p>
        </w:tc>
      </w:tr>
      <w:tr w:rsidR="00D27ADE" w:rsidRPr="0098574A" w14:paraId="4ACBFE23" w14:textId="77777777" w:rsidTr="0031437B">
        <w:trPr>
          <w:trHeight w:val="285"/>
          <w:trPrChange w:id="776" w:author="Author">
            <w:trPr>
              <w:trHeight w:val="285"/>
            </w:trPr>
          </w:trPrChange>
        </w:trPr>
        <w:tc>
          <w:tcPr>
            <w:tcW w:w="1630" w:type="dxa"/>
            <w:vMerge/>
            <w:tcBorders>
              <w:top w:val="nil"/>
              <w:left w:val="single" w:sz="4" w:space="0" w:color="auto"/>
              <w:bottom w:val="single" w:sz="4" w:space="0" w:color="auto"/>
              <w:right w:val="single" w:sz="4" w:space="0" w:color="auto"/>
            </w:tcBorders>
            <w:vAlign w:val="center"/>
            <w:tcPrChange w:id="777" w:author="Author">
              <w:tcPr>
                <w:tcW w:w="1630" w:type="dxa"/>
                <w:gridSpan w:val="2"/>
                <w:vMerge/>
                <w:tcBorders>
                  <w:top w:val="nil"/>
                  <w:left w:val="single" w:sz="4" w:space="0" w:color="auto"/>
                  <w:bottom w:val="single" w:sz="4" w:space="0" w:color="auto"/>
                  <w:right w:val="single" w:sz="4" w:space="0" w:color="auto"/>
                </w:tcBorders>
                <w:vAlign w:val="center"/>
              </w:tcPr>
            </w:tcPrChange>
          </w:tcPr>
          <w:p w14:paraId="7A9086C5"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c>
          <w:tcPr>
            <w:tcW w:w="2198" w:type="dxa"/>
            <w:vMerge/>
            <w:tcBorders>
              <w:top w:val="nil"/>
              <w:left w:val="single" w:sz="4" w:space="0" w:color="auto"/>
              <w:bottom w:val="single" w:sz="4" w:space="0" w:color="auto"/>
              <w:right w:val="single" w:sz="4" w:space="0" w:color="auto"/>
            </w:tcBorders>
            <w:vAlign w:val="center"/>
            <w:hideMark/>
            <w:tcPrChange w:id="778" w:author="Author">
              <w:tcPr>
                <w:tcW w:w="2531" w:type="dxa"/>
                <w:gridSpan w:val="4"/>
                <w:vMerge/>
                <w:tcBorders>
                  <w:top w:val="nil"/>
                  <w:left w:val="single" w:sz="4" w:space="0" w:color="auto"/>
                  <w:bottom w:val="single" w:sz="4" w:space="0" w:color="auto"/>
                  <w:right w:val="single" w:sz="4" w:space="0" w:color="auto"/>
                </w:tcBorders>
                <w:vAlign w:val="center"/>
                <w:hideMark/>
              </w:tcPr>
            </w:tcPrChange>
          </w:tcPr>
          <w:p w14:paraId="158F1A85"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c>
          <w:tcPr>
            <w:tcW w:w="4819" w:type="dxa"/>
            <w:vMerge/>
            <w:tcBorders>
              <w:top w:val="single" w:sz="4" w:space="0" w:color="auto"/>
              <w:left w:val="single" w:sz="4" w:space="0" w:color="auto"/>
              <w:bottom w:val="single" w:sz="4" w:space="0" w:color="000000"/>
              <w:right w:val="single" w:sz="4" w:space="0" w:color="auto"/>
            </w:tcBorders>
            <w:vAlign w:val="center"/>
            <w:hideMark/>
            <w:tcPrChange w:id="779" w:author="Author">
              <w:tcPr>
                <w:tcW w:w="5297" w:type="dxa"/>
                <w:gridSpan w:val="3"/>
                <w:vMerge/>
                <w:tcBorders>
                  <w:top w:val="single" w:sz="4" w:space="0" w:color="auto"/>
                  <w:left w:val="single" w:sz="4" w:space="0" w:color="auto"/>
                  <w:bottom w:val="single" w:sz="4" w:space="0" w:color="000000"/>
                  <w:right w:val="single" w:sz="4" w:space="0" w:color="auto"/>
                </w:tcBorders>
                <w:vAlign w:val="center"/>
                <w:hideMark/>
              </w:tcPr>
            </w:tcPrChange>
          </w:tcPr>
          <w:p w14:paraId="2DF929F9"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r>
      <w:tr w:rsidR="00D27ADE" w:rsidRPr="0098574A" w14:paraId="0CB3B853" w14:textId="77777777" w:rsidTr="0031437B">
        <w:trPr>
          <w:trHeight w:val="285"/>
          <w:trPrChange w:id="780" w:author="Author">
            <w:trPr>
              <w:trHeight w:val="285"/>
            </w:trPr>
          </w:trPrChange>
        </w:trPr>
        <w:tc>
          <w:tcPr>
            <w:tcW w:w="1630" w:type="dxa"/>
            <w:vMerge/>
            <w:tcBorders>
              <w:top w:val="nil"/>
              <w:left w:val="single" w:sz="4" w:space="0" w:color="auto"/>
              <w:bottom w:val="single" w:sz="4" w:space="0" w:color="auto"/>
              <w:right w:val="single" w:sz="4" w:space="0" w:color="auto"/>
            </w:tcBorders>
            <w:vAlign w:val="center"/>
            <w:tcPrChange w:id="781" w:author="Author">
              <w:tcPr>
                <w:tcW w:w="1630" w:type="dxa"/>
                <w:gridSpan w:val="2"/>
                <w:vMerge/>
                <w:tcBorders>
                  <w:top w:val="nil"/>
                  <w:left w:val="single" w:sz="4" w:space="0" w:color="auto"/>
                  <w:bottom w:val="single" w:sz="4" w:space="0" w:color="auto"/>
                  <w:right w:val="single" w:sz="4" w:space="0" w:color="auto"/>
                </w:tcBorders>
                <w:vAlign w:val="center"/>
              </w:tcPr>
            </w:tcPrChange>
          </w:tcPr>
          <w:p w14:paraId="0EE165E6"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c>
          <w:tcPr>
            <w:tcW w:w="2198" w:type="dxa"/>
            <w:vMerge/>
            <w:tcBorders>
              <w:top w:val="nil"/>
              <w:left w:val="single" w:sz="4" w:space="0" w:color="auto"/>
              <w:bottom w:val="single" w:sz="4" w:space="0" w:color="auto"/>
              <w:right w:val="single" w:sz="4" w:space="0" w:color="auto"/>
            </w:tcBorders>
            <w:vAlign w:val="center"/>
            <w:hideMark/>
            <w:tcPrChange w:id="782" w:author="Author">
              <w:tcPr>
                <w:tcW w:w="2531" w:type="dxa"/>
                <w:gridSpan w:val="4"/>
                <w:vMerge/>
                <w:tcBorders>
                  <w:top w:val="nil"/>
                  <w:left w:val="single" w:sz="4" w:space="0" w:color="auto"/>
                  <w:bottom w:val="single" w:sz="4" w:space="0" w:color="auto"/>
                  <w:right w:val="single" w:sz="4" w:space="0" w:color="auto"/>
                </w:tcBorders>
                <w:vAlign w:val="center"/>
                <w:hideMark/>
              </w:tcPr>
            </w:tcPrChange>
          </w:tcPr>
          <w:p w14:paraId="780EF295"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c>
          <w:tcPr>
            <w:tcW w:w="4819" w:type="dxa"/>
            <w:vMerge/>
            <w:tcBorders>
              <w:top w:val="single" w:sz="4" w:space="0" w:color="auto"/>
              <w:left w:val="single" w:sz="4" w:space="0" w:color="auto"/>
              <w:bottom w:val="single" w:sz="4" w:space="0" w:color="000000"/>
              <w:right w:val="single" w:sz="4" w:space="0" w:color="auto"/>
            </w:tcBorders>
            <w:vAlign w:val="center"/>
            <w:hideMark/>
            <w:tcPrChange w:id="783" w:author="Author">
              <w:tcPr>
                <w:tcW w:w="5297" w:type="dxa"/>
                <w:gridSpan w:val="3"/>
                <w:vMerge/>
                <w:tcBorders>
                  <w:top w:val="single" w:sz="4" w:space="0" w:color="auto"/>
                  <w:left w:val="single" w:sz="4" w:space="0" w:color="auto"/>
                  <w:bottom w:val="single" w:sz="4" w:space="0" w:color="000000"/>
                  <w:right w:val="single" w:sz="4" w:space="0" w:color="auto"/>
                </w:tcBorders>
                <w:vAlign w:val="center"/>
                <w:hideMark/>
              </w:tcPr>
            </w:tcPrChange>
          </w:tcPr>
          <w:p w14:paraId="707D29A6"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r>
      <w:tr w:rsidR="00D27ADE" w:rsidRPr="0098574A" w14:paraId="1A984E8E" w14:textId="77777777" w:rsidTr="0031437B">
        <w:trPr>
          <w:trHeight w:val="230"/>
          <w:trPrChange w:id="784" w:author="Author">
            <w:trPr>
              <w:trHeight w:val="230"/>
            </w:trPr>
          </w:trPrChange>
        </w:trPr>
        <w:tc>
          <w:tcPr>
            <w:tcW w:w="1630" w:type="dxa"/>
            <w:vMerge/>
            <w:tcBorders>
              <w:top w:val="nil"/>
              <w:left w:val="single" w:sz="4" w:space="0" w:color="auto"/>
              <w:bottom w:val="single" w:sz="4" w:space="0" w:color="auto"/>
              <w:right w:val="single" w:sz="4" w:space="0" w:color="auto"/>
            </w:tcBorders>
            <w:vAlign w:val="center"/>
            <w:tcPrChange w:id="785" w:author="Author">
              <w:tcPr>
                <w:tcW w:w="1630" w:type="dxa"/>
                <w:gridSpan w:val="2"/>
                <w:vMerge/>
                <w:tcBorders>
                  <w:top w:val="nil"/>
                  <w:left w:val="single" w:sz="4" w:space="0" w:color="auto"/>
                  <w:bottom w:val="single" w:sz="4" w:space="0" w:color="auto"/>
                  <w:right w:val="single" w:sz="4" w:space="0" w:color="auto"/>
                </w:tcBorders>
                <w:vAlign w:val="center"/>
              </w:tcPr>
            </w:tcPrChange>
          </w:tcPr>
          <w:p w14:paraId="51F05CC2"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c>
          <w:tcPr>
            <w:tcW w:w="2198" w:type="dxa"/>
            <w:vMerge/>
            <w:tcBorders>
              <w:top w:val="nil"/>
              <w:left w:val="single" w:sz="4" w:space="0" w:color="auto"/>
              <w:bottom w:val="single" w:sz="4" w:space="0" w:color="auto"/>
              <w:right w:val="single" w:sz="4" w:space="0" w:color="auto"/>
            </w:tcBorders>
            <w:vAlign w:val="center"/>
            <w:hideMark/>
            <w:tcPrChange w:id="786" w:author="Author">
              <w:tcPr>
                <w:tcW w:w="2531" w:type="dxa"/>
                <w:gridSpan w:val="4"/>
                <w:vMerge/>
                <w:tcBorders>
                  <w:top w:val="nil"/>
                  <w:left w:val="single" w:sz="4" w:space="0" w:color="auto"/>
                  <w:bottom w:val="single" w:sz="4" w:space="0" w:color="auto"/>
                  <w:right w:val="single" w:sz="4" w:space="0" w:color="auto"/>
                </w:tcBorders>
                <w:vAlign w:val="center"/>
                <w:hideMark/>
              </w:tcPr>
            </w:tcPrChange>
          </w:tcPr>
          <w:p w14:paraId="0D235BB1"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c>
          <w:tcPr>
            <w:tcW w:w="4819" w:type="dxa"/>
            <w:vMerge/>
            <w:tcBorders>
              <w:top w:val="nil"/>
              <w:left w:val="single" w:sz="4" w:space="0" w:color="auto"/>
              <w:bottom w:val="single" w:sz="4" w:space="0" w:color="000000"/>
              <w:right w:val="single" w:sz="4" w:space="0" w:color="auto"/>
            </w:tcBorders>
            <w:vAlign w:val="center"/>
            <w:hideMark/>
            <w:tcPrChange w:id="787" w:author="Author">
              <w:tcPr>
                <w:tcW w:w="5297" w:type="dxa"/>
                <w:gridSpan w:val="3"/>
                <w:vMerge/>
                <w:tcBorders>
                  <w:top w:val="nil"/>
                  <w:left w:val="single" w:sz="4" w:space="0" w:color="auto"/>
                  <w:bottom w:val="single" w:sz="4" w:space="0" w:color="000000"/>
                  <w:right w:val="single" w:sz="4" w:space="0" w:color="auto"/>
                </w:tcBorders>
                <w:vAlign w:val="center"/>
                <w:hideMark/>
              </w:tcPr>
            </w:tcPrChange>
          </w:tcPr>
          <w:p w14:paraId="20814748"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r>
      <w:tr w:rsidR="00D5008F" w:rsidRPr="0098574A" w14:paraId="3369795F" w14:textId="77777777" w:rsidTr="0031437B">
        <w:trPr>
          <w:trHeight w:val="285"/>
          <w:trPrChange w:id="788" w:author="Author">
            <w:trPr>
              <w:trHeight w:val="285"/>
            </w:trPr>
          </w:trPrChange>
        </w:trPr>
        <w:tc>
          <w:tcPr>
            <w:tcW w:w="1630" w:type="dxa"/>
            <w:vMerge w:val="restart"/>
            <w:tcBorders>
              <w:top w:val="single" w:sz="4" w:space="0" w:color="auto"/>
              <w:left w:val="single" w:sz="4" w:space="0" w:color="auto"/>
              <w:bottom w:val="single" w:sz="4" w:space="0" w:color="auto"/>
              <w:right w:val="single" w:sz="4" w:space="0" w:color="auto"/>
            </w:tcBorders>
            <w:shd w:val="clear" w:color="000000" w:fill="FFFFFF"/>
            <w:tcPrChange w:id="789" w:author="Author">
              <w:tcPr>
                <w:tcW w:w="1630" w:type="dxa"/>
                <w:gridSpan w:val="2"/>
                <w:vMerge w:val="restart"/>
                <w:tcBorders>
                  <w:top w:val="single" w:sz="4" w:space="0" w:color="auto"/>
                  <w:left w:val="single" w:sz="4" w:space="0" w:color="auto"/>
                  <w:bottom w:val="single" w:sz="4" w:space="0" w:color="auto"/>
                  <w:right w:val="single" w:sz="4" w:space="0" w:color="auto"/>
                </w:tcBorders>
                <w:shd w:val="clear" w:color="000000" w:fill="FFFFFF"/>
              </w:tcPr>
            </w:tcPrChange>
          </w:tcPr>
          <w:p w14:paraId="78EF627C" w14:textId="6356FBB6" w:rsidR="00D5008F" w:rsidRPr="0098574A" w:rsidRDefault="00D5008F" w:rsidP="00003F95">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R1100/C01</w:t>
            </w:r>
            <w:del w:id="790" w:author="Author">
              <w:r w:rsidRPr="0098574A" w:rsidDel="001D4C97">
                <w:rPr>
                  <w:rFonts w:ascii="Times New Roman" w:eastAsia="Times New Roman" w:hAnsi="Times New Roman" w:cs="Times New Roman"/>
                  <w:sz w:val="20"/>
                  <w:szCs w:val="20"/>
                  <w:lang w:val="en-GB" w:eastAsia="es-ES"/>
                </w:rPr>
                <w:delText>7</w:delText>
              </w:r>
            </w:del>
            <w:ins w:id="791" w:author="Author">
              <w:r w:rsidR="001D4C97">
                <w:rPr>
                  <w:rFonts w:ascii="Times New Roman" w:eastAsia="Times New Roman" w:hAnsi="Times New Roman" w:cs="Times New Roman"/>
                  <w:sz w:val="20"/>
                  <w:szCs w:val="20"/>
                  <w:lang w:val="en-GB" w:eastAsia="es-ES"/>
                </w:rPr>
                <w:t>8</w:t>
              </w:r>
            </w:ins>
            <w:r w:rsidRPr="0098574A">
              <w:rPr>
                <w:rFonts w:ascii="Times New Roman" w:eastAsia="Times New Roman" w:hAnsi="Times New Roman" w:cs="Times New Roman"/>
                <w:sz w:val="20"/>
                <w:szCs w:val="20"/>
                <w:lang w:val="en-GB" w:eastAsia="es-ES"/>
              </w:rPr>
              <w:t>0</w:t>
            </w:r>
          </w:p>
          <w:p w14:paraId="12A21A6C" w14:textId="77777777" w:rsidR="00D5008F" w:rsidRPr="0098574A" w:rsidRDefault="00D5008F" w:rsidP="00003F95">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(A17)</w:t>
            </w:r>
          </w:p>
        </w:tc>
        <w:tc>
          <w:tcPr>
            <w:tcW w:w="2198" w:type="dxa"/>
            <w:vMerge w:val="restart"/>
            <w:tcBorders>
              <w:top w:val="single" w:sz="4" w:space="0" w:color="auto"/>
              <w:left w:val="single" w:sz="4" w:space="0" w:color="auto"/>
              <w:bottom w:val="single" w:sz="4" w:space="0" w:color="auto"/>
              <w:right w:val="single" w:sz="4" w:space="0" w:color="auto"/>
            </w:tcBorders>
            <w:shd w:val="clear" w:color="000000" w:fill="FFFFFF"/>
            <w:hideMark/>
            <w:tcPrChange w:id="792" w:author="Author">
              <w:tcPr>
                <w:tcW w:w="2531" w:type="dxa"/>
                <w:gridSpan w:val="4"/>
                <w:vMerge w:val="restart"/>
                <w:tcBorders>
                  <w:top w:val="single" w:sz="4" w:space="0" w:color="auto"/>
                  <w:left w:val="single" w:sz="4" w:space="0" w:color="auto"/>
                  <w:bottom w:val="single" w:sz="4" w:space="0" w:color="auto"/>
                  <w:right w:val="single" w:sz="4" w:space="0" w:color="auto"/>
                </w:tcBorders>
                <w:shd w:val="clear" w:color="000000" w:fill="FFFFFF"/>
                <w:hideMark/>
              </w:tcPr>
            </w:tcPrChange>
          </w:tcPr>
          <w:p w14:paraId="6FDC5FF2" w14:textId="77777777" w:rsidR="00D5008F" w:rsidRPr="0098574A" w:rsidRDefault="00D5008F" w:rsidP="00003F95">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Solvency capital requirement - NSLT health premium and reserve risk</w:t>
            </w:r>
          </w:p>
        </w:tc>
        <w:tc>
          <w:tcPr>
            <w:tcW w:w="4819" w:type="dxa"/>
            <w:vMerge w:val="restart"/>
            <w:tcBorders>
              <w:top w:val="single" w:sz="4" w:space="0" w:color="auto"/>
              <w:left w:val="single" w:sz="4" w:space="0" w:color="auto"/>
              <w:bottom w:val="single" w:sz="4" w:space="0" w:color="auto"/>
              <w:right w:val="single" w:sz="4" w:space="0" w:color="auto"/>
            </w:tcBorders>
            <w:shd w:val="clear" w:color="000000" w:fill="FFFFFF"/>
            <w:hideMark/>
            <w:tcPrChange w:id="793" w:author="Author">
              <w:tcPr>
                <w:tcW w:w="5297" w:type="dxa"/>
                <w:gridSpan w:val="3"/>
                <w:vMerge w:val="restart"/>
                <w:tcBorders>
                  <w:top w:val="single" w:sz="4" w:space="0" w:color="auto"/>
                  <w:left w:val="single" w:sz="4" w:space="0" w:color="auto"/>
                  <w:bottom w:val="single" w:sz="4" w:space="0" w:color="auto"/>
                  <w:right w:val="single" w:sz="4" w:space="0" w:color="auto"/>
                </w:tcBorders>
                <w:shd w:val="clear" w:color="000000" w:fill="FFFFFF"/>
                <w:hideMark/>
              </w:tcPr>
            </w:tcPrChange>
          </w:tcPr>
          <w:p w14:paraId="7459C863" w14:textId="77777777" w:rsidR="00D5008F" w:rsidRPr="0098574A" w:rsidRDefault="00D5008F" w:rsidP="00003F95">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total capital charge for the NSLT health premium and reserve risk sub module.</w:t>
            </w:r>
          </w:p>
        </w:tc>
      </w:tr>
      <w:tr w:rsidR="00D5008F" w:rsidRPr="0098574A" w14:paraId="4933D535" w14:textId="77777777" w:rsidTr="0031437B">
        <w:trPr>
          <w:trHeight w:val="435"/>
          <w:trPrChange w:id="794" w:author="Author">
            <w:trPr>
              <w:trHeight w:val="435"/>
            </w:trPr>
          </w:trPrChange>
        </w:trPr>
        <w:tc>
          <w:tcPr>
            <w:tcW w:w="1630" w:type="dxa"/>
            <w:vMerge/>
            <w:tcBorders>
              <w:top w:val="single" w:sz="4" w:space="0" w:color="auto"/>
              <w:left w:val="single" w:sz="4" w:space="0" w:color="auto"/>
              <w:bottom w:val="single" w:sz="4" w:space="0" w:color="auto"/>
              <w:right w:val="single" w:sz="4" w:space="0" w:color="auto"/>
            </w:tcBorders>
            <w:vAlign w:val="center"/>
            <w:tcPrChange w:id="795" w:author="Author">
              <w:tcPr>
                <w:tcW w:w="1630" w:type="dxa"/>
                <w:gridSpan w:val="2"/>
                <w:vMerge/>
                <w:tcBorders>
                  <w:top w:val="single" w:sz="4" w:space="0" w:color="auto"/>
                  <w:left w:val="single" w:sz="4" w:space="0" w:color="auto"/>
                  <w:bottom w:val="single" w:sz="4" w:space="0" w:color="auto"/>
                  <w:right w:val="single" w:sz="4" w:space="0" w:color="auto"/>
                </w:tcBorders>
                <w:vAlign w:val="center"/>
              </w:tcPr>
            </w:tcPrChange>
          </w:tcPr>
          <w:p w14:paraId="706211A4" w14:textId="77777777" w:rsidR="00D5008F" w:rsidRPr="0098574A" w:rsidRDefault="00D5008F" w:rsidP="00003F95">
            <w:pPr>
              <w:spacing w:after="0" w:line="240" w:lineRule="auto"/>
              <w:ind w:left="239"/>
              <w:rPr>
                <w:rFonts w:ascii="Times New Roman" w:eastAsia="Times New Roman" w:hAnsi="Times New Roman" w:cs="Times New Roman"/>
                <w:sz w:val="20"/>
                <w:szCs w:val="20"/>
                <w:lang w:val="en-GB" w:eastAsia="es-ES"/>
              </w:rPr>
            </w:pPr>
          </w:p>
        </w:tc>
        <w:tc>
          <w:tcPr>
            <w:tcW w:w="2198" w:type="dxa"/>
            <w:vMerge/>
            <w:tcBorders>
              <w:top w:val="single" w:sz="4" w:space="0" w:color="auto"/>
              <w:left w:val="single" w:sz="4" w:space="0" w:color="auto"/>
              <w:bottom w:val="single" w:sz="4" w:space="0" w:color="auto"/>
              <w:right w:val="single" w:sz="4" w:space="0" w:color="auto"/>
            </w:tcBorders>
            <w:vAlign w:val="center"/>
            <w:hideMark/>
            <w:tcPrChange w:id="796" w:author="Author">
              <w:tcPr>
                <w:tcW w:w="2531" w:type="dxa"/>
                <w:gridSpan w:val="4"/>
                <w:vMerge/>
                <w:tcBorders>
                  <w:top w:val="single" w:sz="4" w:space="0" w:color="auto"/>
                  <w:left w:val="single" w:sz="4" w:space="0" w:color="auto"/>
                  <w:bottom w:val="single" w:sz="4" w:space="0" w:color="auto"/>
                  <w:right w:val="single" w:sz="4" w:space="0" w:color="auto"/>
                </w:tcBorders>
                <w:vAlign w:val="center"/>
                <w:hideMark/>
              </w:tcPr>
            </w:tcPrChange>
          </w:tcPr>
          <w:p w14:paraId="7D4BC280" w14:textId="77777777" w:rsidR="00D5008F" w:rsidRPr="0098574A" w:rsidRDefault="00D5008F" w:rsidP="00003F95">
            <w:pPr>
              <w:spacing w:after="0" w:line="240" w:lineRule="auto"/>
              <w:ind w:left="239"/>
              <w:rPr>
                <w:rFonts w:ascii="Times New Roman" w:eastAsia="Times New Roman" w:hAnsi="Times New Roman" w:cs="Times New Roman"/>
                <w:sz w:val="20"/>
                <w:szCs w:val="20"/>
                <w:lang w:val="en-GB" w:eastAsia="es-ES"/>
              </w:rPr>
            </w:pPr>
          </w:p>
        </w:tc>
        <w:tc>
          <w:tcPr>
            <w:tcW w:w="4819" w:type="dxa"/>
            <w:vMerge/>
            <w:tcBorders>
              <w:top w:val="single" w:sz="4" w:space="0" w:color="auto"/>
              <w:left w:val="single" w:sz="4" w:space="0" w:color="auto"/>
              <w:bottom w:val="single" w:sz="4" w:space="0" w:color="auto"/>
              <w:right w:val="single" w:sz="4" w:space="0" w:color="auto"/>
            </w:tcBorders>
            <w:vAlign w:val="center"/>
            <w:hideMark/>
            <w:tcPrChange w:id="797" w:author="Author">
              <w:tcPr>
                <w:tcW w:w="5297" w:type="dxa"/>
                <w:gridSpan w:val="3"/>
                <w:vMerge/>
                <w:tcBorders>
                  <w:top w:val="single" w:sz="4" w:space="0" w:color="auto"/>
                  <w:left w:val="single" w:sz="4" w:space="0" w:color="auto"/>
                  <w:bottom w:val="single" w:sz="4" w:space="0" w:color="auto"/>
                  <w:right w:val="single" w:sz="4" w:space="0" w:color="auto"/>
                </w:tcBorders>
                <w:vAlign w:val="center"/>
                <w:hideMark/>
              </w:tcPr>
            </w:tcPrChange>
          </w:tcPr>
          <w:p w14:paraId="5E71A780" w14:textId="77777777" w:rsidR="00D5008F" w:rsidRPr="0098574A" w:rsidRDefault="00D5008F" w:rsidP="00003F95">
            <w:pPr>
              <w:spacing w:after="0" w:line="240" w:lineRule="auto"/>
              <w:ind w:left="239"/>
              <w:rPr>
                <w:rFonts w:ascii="Times New Roman" w:eastAsia="Times New Roman" w:hAnsi="Times New Roman" w:cs="Times New Roman"/>
                <w:sz w:val="20"/>
                <w:szCs w:val="20"/>
                <w:lang w:val="en-GB" w:eastAsia="es-ES"/>
              </w:rPr>
            </w:pPr>
          </w:p>
        </w:tc>
      </w:tr>
      <w:tr w:rsidR="00D27ADE" w:rsidRPr="0098574A" w14:paraId="59191282" w14:textId="77777777" w:rsidTr="0031437B">
        <w:trPr>
          <w:trHeight w:val="141"/>
          <w:trPrChange w:id="798" w:author="Author">
            <w:trPr>
              <w:trHeight w:val="141"/>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799"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0CF7A873" w14:textId="1B03631D"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D5008F" w:rsidRPr="0098574A">
              <w:rPr>
                <w:rFonts w:ascii="Times New Roman" w:eastAsia="Times New Roman" w:hAnsi="Times New Roman" w:cs="Times New Roman"/>
                <w:sz w:val="20"/>
                <w:szCs w:val="20"/>
                <w:lang w:val="en-GB" w:eastAsia="es-ES"/>
              </w:rPr>
              <w:t>2</w:t>
            </w:r>
            <w:r w:rsidRPr="0098574A">
              <w:rPr>
                <w:rFonts w:ascii="Times New Roman" w:eastAsia="Times New Roman" w:hAnsi="Times New Roman" w:cs="Times New Roman"/>
                <w:sz w:val="20"/>
                <w:szCs w:val="20"/>
                <w:lang w:val="en-GB" w:eastAsia="es-ES"/>
              </w:rPr>
              <w:t>00/C01</w:t>
            </w:r>
            <w:ins w:id="800" w:author="Author">
              <w:r w:rsidR="001D4C97">
                <w:rPr>
                  <w:rFonts w:ascii="Times New Roman" w:eastAsia="Times New Roman" w:hAnsi="Times New Roman" w:cs="Times New Roman"/>
                  <w:sz w:val="20"/>
                  <w:szCs w:val="20"/>
                  <w:lang w:val="en-GB" w:eastAsia="es-ES"/>
                </w:rPr>
                <w:t>9</w:t>
              </w:r>
            </w:ins>
            <w:del w:id="801" w:author="Author">
              <w:r w:rsidR="00D5008F" w:rsidRPr="0098574A" w:rsidDel="001D4C97">
                <w:rPr>
                  <w:rFonts w:ascii="Times New Roman" w:eastAsia="Times New Roman" w:hAnsi="Times New Roman" w:cs="Times New Roman"/>
                  <w:sz w:val="20"/>
                  <w:szCs w:val="20"/>
                  <w:lang w:val="en-GB" w:eastAsia="es-ES"/>
                </w:rPr>
                <w:delText>8</w:delText>
              </w:r>
            </w:del>
            <w:r w:rsidRPr="0098574A">
              <w:rPr>
                <w:rFonts w:ascii="Times New Roman" w:eastAsia="Times New Roman" w:hAnsi="Times New Roman" w:cs="Times New Roman"/>
                <w:sz w:val="20"/>
                <w:szCs w:val="20"/>
                <w:lang w:val="en-GB" w:eastAsia="es-ES"/>
              </w:rPr>
              <w:t>0</w:t>
            </w:r>
          </w:p>
          <w:p w14:paraId="73AE7D9E" w14:textId="44ABE19F" w:rsidR="007A6C2F" w:rsidRPr="0098574A" w:rsidRDefault="007A6C2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(A18)</w:t>
            </w:r>
          </w:p>
        </w:tc>
        <w:tc>
          <w:tcPr>
            <w:tcW w:w="2198" w:type="dxa"/>
            <w:tcBorders>
              <w:top w:val="single" w:sz="4" w:space="0" w:color="auto"/>
              <w:left w:val="nil"/>
              <w:bottom w:val="single" w:sz="4" w:space="0" w:color="auto"/>
              <w:right w:val="single" w:sz="4" w:space="0" w:color="auto"/>
            </w:tcBorders>
            <w:shd w:val="clear" w:color="000000" w:fill="FFFFFF"/>
            <w:hideMark/>
            <w:tcPrChange w:id="802" w:author="Author">
              <w:tcPr>
                <w:tcW w:w="2531" w:type="dxa"/>
                <w:gridSpan w:val="4"/>
                <w:tcBorders>
                  <w:top w:val="single" w:sz="4" w:space="0" w:color="auto"/>
                  <w:left w:val="nil"/>
                  <w:bottom w:val="single" w:sz="4" w:space="0" w:color="auto"/>
                  <w:right w:val="single" w:sz="4" w:space="0" w:color="auto"/>
                </w:tcBorders>
                <w:shd w:val="clear" w:color="000000" w:fill="FFFFFF"/>
                <w:hideMark/>
              </w:tcPr>
            </w:tcPrChange>
          </w:tcPr>
          <w:p w14:paraId="08160C57"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Initial absolute values before shock – Assets – Lapse risk</w:t>
            </w:r>
          </w:p>
        </w:tc>
        <w:tc>
          <w:tcPr>
            <w:tcW w:w="4819" w:type="dxa"/>
            <w:tcBorders>
              <w:top w:val="single" w:sz="4" w:space="0" w:color="auto"/>
              <w:left w:val="nil"/>
              <w:bottom w:val="single" w:sz="4" w:space="0" w:color="auto"/>
              <w:right w:val="single" w:sz="4" w:space="0" w:color="auto"/>
            </w:tcBorders>
            <w:shd w:val="clear" w:color="000000" w:fill="FFFFFF"/>
            <w:hideMark/>
            <w:tcPrChange w:id="803" w:author="Author">
              <w:tcPr>
                <w:tcW w:w="5297" w:type="dxa"/>
                <w:gridSpan w:val="3"/>
                <w:tcBorders>
                  <w:top w:val="single" w:sz="4" w:space="0" w:color="auto"/>
                  <w:left w:val="nil"/>
                  <w:bottom w:val="single" w:sz="4" w:space="0" w:color="auto"/>
                  <w:right w:val="single" w:sz="4" w:space="0" w:color="auto"/>
                </w:tcBorders>
                <w:shd w:val="clear" w:color="000000" w:fill="FFFFFF"/>
                <w:hideMark/>
              </w:tcPr>
            </w:tcPrChange>
          </w:tcPr>
          <w:p w14:paraId="2F0BF5A4" w14:textId="3FAD7E9D"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the assets </w:t>
            </w:r>
            <w:del w:id="804" w:author="Author">
              <w:r w:rsidRPr="0098574A" w:rsidDel="00D46AD8">
                <w:rPr>
                  <w:rFonts w:ascii="Times New Roman" w:eastAsia="Times New Roman" w:hAnsi="Times New Roman" w:cs="Times New Roman"/>
                  <w:sz w:val="20"/>
                  <w:szCs w:val="20"/>
                  <w:lang w:val="en-GB" w:eastAsia="es-ES"/>
                </w:rPr>
                <w:delText>subject</w:delText>
              </w:r>
            </w:del>
            <w:ins w:id="805" w:author="Author">
              <w:r w:rsidR="00D46AD8">
                <w:rPr>
                  <w:rFonts w:ascii="Times New Roman" w:eastAsia="Times New Roman" w:hAnsi="Times New Roman" w:cs="Times New Roman"/>
                  <w:sz w:val="20"/>
                  <w:szCs w:val="20"/>
                  <w:lang w:val="en-GB" w:eastAsia="es-ES"/>
                </w:rPr>
                <w:t>sensitive</w:t>
              </w:r>
            </w:ins>
            <w:r w:rsidRPr="0098574A">
              <w:rPr>
                <w:rFonts w:ascii="Times New Roman" w:eastAsia="Times New Roman" w:hAnsi="Times New Roman" w:cs="Times New Roman"/>
                <w:sz w:val="20"/>
                <w:szCs w:val="20"/>
                <w:lang w:val="en-GB" w:eastAsia="es-ES"/>
              </w:rPr>
              <w:t xml:space="preserve"> to the NSLT health lapse risk, before the shock.</w:t>
            </w:r>
          </w:p>
          <w:p w14:paraId="78DB70A9"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50E4157C" w14:textId="1FB8A69C"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Recoverables from reinsurance and SPVs shall not be included in this cell.</w:t>
            </w:r>
          </w:p>
        </w:tc>
      </w:tr>
      <w:tr w:rsidR="00D27ADE" w:rsidRPr="0098574A" w14:paraId="34F34AD2" w14:textId="77777777" w:rsidTr="0031437B">
        <w:trPr>
          <w:trHeight w:val="720"/>
          <w:trPrChange w:id="806" w:author="Author">
            <w:trPr>
              <w:trHeight w:val="720"/>
            </w:trPr>
          </w:trPrChange>
        </w:trPr>
        <w:tc>
          <w:tcPr>
            <w:tcW w:w="1630" w:type="dxa"/>
            <w:tcBorders>
              <w:top w:val="nil"/>
              <w:left w:val="single" w:sz="4" w:space="0" w:color="auto"/>
              <w:bottom w:val="single" w:sz="4" w:space="0" w:color="auto"/>
              <w:right w:val="single" w:sz="4" w:space="0" w:color="auto"/>
            </w:tcBorders>
            <w:shd w:val="clear" w:color="000000" w:fill="FFFFFF"/>
            <w:tcPrChange w:id="807" w:author="Author">
              <w:tcPr>
                <w:tcW w:w="1630" w:type="dxa"/>
                <w:gridSpan w:val="2"/>
                <w:tcBorders>
                  <w:top w:val="nil"/>
                  <w:left w:val="single" w:sz="4" w:space="0" w:color="auto"/>
                  <w:bottom w:val="single" w:sz="4" w:space="0" w:color="auto"/>
                  <w:right w:val="single" w:sz="4" w:space="0" w:color="auto"/>
                </w:tcBorders>
                <w:shd w:val="clear" w:color="000000" w:fill="FFFFFF"/>
              </w:tcPr>
            </w:tcPrChange>
          </w:tcPr>
          <w:p w14:paraId="708047F0" w14:textId="6BFE1BE2"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D5008F" w:rsidRPr="0098574A">
              <w:rPr>
                <w:rFonts w:ascii="Times New Roman" w:eastAsia="Times New Roman" w:hAnsi="Times New Roman" w:cs="Times New Roman"/>
                <w:sz w:val="20"/>
                <w:szCs w:val="20"/>
                <w:lang w:val="en-GB" w:eastAsia="es-ES"/>
              </w:rPr>
              <w:t>2</w:t>
            </w:r>
            <w:r w:rsidRPr="0098574A">
              <w:rPr>
                <w:rFonts w:ascii="Times New Roman" w:eastAsia="Times New Roman" w:hAnsi="Times New Roman" w:cs="Times New Roman"/>
                <w:sz w:val="20"/>
                <w:szCs w:val="20"/>
                <w:lang w:val="en-GB" w:eastAsia="es-ES"/>
              </w:rPr>
              <w:t>00/C0</w:t>
            </w:r>
            <w:ins w:id="808" w:author="Author">
              <w:r w:rsidR="001D4C97">
                <w:rPr>
                  <w:rFonts w:ascii="Times New Roman" w:eastAsia="Times New Roman" w:hAnsi="Times New Roman" w:cs="Times New Roman"/>
                  <w:sz w:val="20"/>
                  <w:szCs w:val="20"/>
                  <w:lang w:val="en-GB" w:eastAsia="es-ES"/>
                </w:rPr>
                <w:t>20</w:t>
              </w:r>
            </w:ins>
            <w:del w:id="809" w:author="Author">
              <w:r w:rsidRPr="0098574A" w:rsidDel="001D4C97">
                <w:rPr>
                  <w:rFonts w:ascii="Times New Roman" w:eastAsia="Times New Roman" w:hAnsi="Times New Roman" w:cs="Times New Roman"/>
                  <w:sz w:val="20"/>
                  <w:szCs w:val="20"/>
                  <w:lang w:val="en-GB" w:eastAsia="es-ES"/>
                </w:rPr>
                <w:delText>1</w:delText>
              </w:r>
              <w:r w:rsidR="00D5008F" w:rsidRPr="0098574A" w:rsidDel="001D4C97">
                <w:rPr>
                  <w:rFonts w:ascii="Times New Roman" w:eastAsia="Times New Roman" w:hAnsi="Times New Roman" w:cs="Times New Roman"/>
                  <w:sz w:val="20"/>
                  <w:szCs w:val="20"/>
                  <w:lang w:val="en-GB" w:eastAsia="es-ES"/>
                </w:rPr>
                <w:delText>9</w:delText>
              </w:r>
            </w:del>
            <w:r w:rsidRPr="0098574A">
              <w:rPr>
                <w:rFonts w:ascii="Times New Roman" w:eastAsia="Times New Roman" w:hAnsi="Times New Roman" w:cs="Times New Roman"/>
                <w:sz w:val="20"/>
                <w:szCs w:val="20"/>
                <w:lang w:val="en-GB" w:eastAsia="es-ES"/>
              </w:rPr>
              <w:t>0</w:t>
            </w:r>
          </w:p>
          <w:p w14:paraId="579BDA21" w14:textId="435340D5" w:rsidR="007A6C2F" w:rsidRPr="0098574A" w:rsidRDefault="007A6C2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(A18A)</w:t>
            </w:r>
          </w:p>
        </w:tc>
        <w:tc>
          <w:tcPr>
            <w:tcW w:w="2198" w:type="dxa"/>
            <w:tcBorders>
              <w:top w:val="nil"/>
              <w:left w:val="nil"/>
              <w:bottom w:val="single" w:sz="4" w:space="0" w:color="auto"/>
              <w:right w:val="single" w:sz="4" w:space="0" w:color="auto"/>
            </w:tcBorders>
            <w:shd w:val="clear" w:color="000000" w:fill="FFFFFF"/>
            <w:hideMark/>
            <w:tcPrChange w:id="810" w:author="Author">
              <w:tcPr>
                <w:tcW w:w="2531" w:type="dxa"/>
                <w:gridSpan w:val="4"/>
                <w:tcBorders>
                  <w:top w:val="nil"/>
                  <w:left w:val="nil"/>
                  <w:bottom w:val="single" w:sz="4" w:space="0" w:color="auto"/>
                  <w:right w:val="single" w:sz="4" w:space="0" w:color="auto"/>
                </w:tcBorders>
                <w:shd w:val="clear" w:color="000000" w:fill="FFFFFF"/>
                <w:hideMark/>
              </w:tcPr>
            </w:tcPrChange>
          </w:tcPr>
          <w:p w14:paraId="110C0DF1"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Initial absolute values before shock – Liabilities – Lapse risk </w:t>
            </w:r>
          </w:p>
        </w:tc>
        <w:tc>
          <w:tcPr>
            <w:tcW w:w="4819" w:type="dxa"/>
            <w:tcBorders>
              <w:top w:val="nil"/>
              <w:left w:val="nil"/>
              <w:bottom w:val="single" w:sz="4" w:space="0" w:color="auto"/>
              <w:right w:val="single" w:sz="4" w:space="0" w:color="auto"/>
            </w:tcBorders>
            <w:shd w:val="clear" w:color="000000" w:fill="FFFFFF"/>
            <w:hideMark/>
            <w:tcPrChange w:id="811" w:author="Author">
              <w:tcPr>
                <w:tcW w:w="5297" w:type="dxa"/>
                <w:gridSpan w:val="3"/>
                <w:tcBorders>
                  <w:top w:val="nil"/>
                  <w:left w:val="nil"/>
                  <w:bottom w:val="single" w:sz="4" w:space="0" w:color="auto"/>
                  <w:right w:val="single" w:sz="4" w:space="0" w:color="auto"/>
                </w:tcBorders>
                <w:shd w:val="clear" w:color="000000" w:fill="FFFFFF"/>
                <w:hideMark/>
              </w:tcPr>
            </w:tcPrChange>
          </w:tcPr>
          <w:p w14:paraId="6EE5254F" w14:textId="7DDF113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liabilities </w:t>
            </w:r>
            <w:del w:id="812" w:author="Author">
              <w:r w:rsidRPr="0098574A" w:rsidDel="00D46AD8">
                <w:rPr>
                  <w:rFonts w:ascii="Times New Roman" w:eastAsia="Times New Roman" w:hAnsi="Times New Roman" w:cs="Times New Roman"/>
                  <w:sz w:val="20"/>
                  <w:szCs w:val="20"/>
                  <w:lang w:val="en-GB" w:eastAsia="es-ES"/>
                </w:rPr>
                <w:delText>subject</w:delText>
              </w:r>
            </w:del>
            <w:ins w:id="813" w:author="Author">
              <w:r w:rsidR="00D46AD8">
                <w:rPr>
                  <w:rFonts w:ascii="Times New Roman" w:eastAsia="Times New Roman" w:hAnsi="Times New Roman" w:cs="Times New Roman"/>
                  <w:sz w:val="20"/>
                  <w:szCs w:val="20"/>
                  <w:lang w:val="en-GB" w:eastAsia="es-ES"/>
                </w:rPr>
                <w:t>sensitive</w:t>
              </w:r>
            </w:ins>
            <w:r w:rsidRPr="0098574A">
              <w:rPr>
                <w:rFonts w:ascii="Times New Roman" w:eastAsia="Times New Roman" w:hAnsi="Times New Roman" w:cs="Times New Roman"/>
                <w:sz w:val="20"/>
                <w:szCs w:val="20"/>
                <w:lang w:val="en-GB" w:eastAsia="es-ES"/>
              </w:rPr>
              <w:t xml:space="preserve"> to the NSLT health lapse risk, before the shock.</w:t>
            </w:r>
          </w:p>
          <w:p w14:paraId="67D535D7"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167F83E3" w14:textId="797F79E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D27ADE" w:rsidRPr="0098574A" w14:paraId="1A584F96" w14:textId="77777777" w:rsidTr="0031437B">
        <w:trPr>
          <w:trHeight w:val="720"/>
          <w:trPrChange w:id="814" w:author="Author">
            <w:trPr>
              <w:trHeight w:val="720"/>
            </w:trPr>
          </w:trPrChange>
        </w:trPr>
        <w:tc>
          <w:tcPr>
            <w:tcW w:w="1630" w:type="dxa"/>
            <w:tcBorders>
              <w:top w:val="nil"/>
              <w:left w:val="single" w:sz="4" w:space="0" w:color="auto"/>
              <w:bottom w:val="single" w:sz="4" w:space="0" w:color="auto"/>
              <w:right w:val="single" w:sz="4" w:space="0" w:color="auto"/>
            </w:tcBorders>
            <w:shd w:val="clear" w:color="000000" w:fill="FFFFFF"/>
            <w:tcPrChange w:id="815" w:author="Author">
              <w:tcPr>
                <w:tcW w:w="1630" w:type="dxa"/>
                <w:gridSpan w:val="2"/>
                <w:tcBorders>
                  <w:top w:val="nil"/>
                  <w:left w:val="single" w:sz="4" w:space="0" w:color="auto"/>
                  <w:bottom w:val="single" w:sz="4" w:space="0" w:color="auto"/>
                  <w:right w:val="single" w:sz="4" w:space="0" w:color="auto"/>
                </w:tcBorders>
                <w:shd w:val="clear" w:color="000000" w:fill="FFFFFF"/>
              </w:tcPr>
            </w:tcPrChange>
          </w:tcPr>
          <w:p w14:paraId="7CAFDFBB" w14:textId="0E80B0D4"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D5008F" w:rsidRPr="0098574A">
              <w:rPr>
                <w:rFonts w:ascii="Times New Roman" w:eastAsia="Times New Roman" w:hAnsi="Times New Roman" w:cs="Times New Roman"/>
                <w:sz w:val="20"/>
                <w:szCs w:val="20"/>
                <w:lang w:val="en-GB" w:eastAsia="es-ES"/>
              </w:rPr>
              <w:t>2</w:t>
            </w:r>
            <w:r w:rsidRPr="0098574A">
              <w:rPr>
                <w:rFonts w:ascii="Times New Roman" w:eastAsia="Times New Roman" w:hAnsi="Times New Roman" w:cs="Times New Roman"/>
                <w:sz w:val="20"/>
                <w:szCs w:val="20"/>
                <w:lang w:val="en-GB" w:eastAsia="es-ES"/>
              </w:rPr>
              <w:t>00/C0</w:t>
            </w:r>
            <w:r w:rsidR="00D5008F" w:rsidRPr="0098574A">
              <w:rPr>
                <w:rFonts w:ascii="Times New Roman" w:eastAsia="Times New Roman" w:hAnsi="Times New Roman" w:cs="Times New Roman"/>
                <w:sz w:val="20"/>
                <w:szCs w:val="20"/>
                <w:lang w:val="en-GB" w:eastAsia="es-ES"/>
              </w:rPr>
              <w:t>2</w:t>
            </w:r>
            <w:ins w:id="816" w:author="Author">
              <w:r w:rsidR="001D4C97">
                <w:rPr>
                  <w:rFonts w:ascii="Times New Roman" w:eastAsia="Times New Roman" w:hAnsi="Times New Roman" w:cs="Times New Roman"/>
                  <w:sz w:val="20"/>
                  <w:szCs w:val="20"/>
                  <w:lang w:val="en-GB" w:eastAsia="es-ES"/>
                </w:rPr>
                <w:t>1</w:t>
              </w:r>
            </w:ins>
            <w:del w:id="817" w:author="Author">
              <w:r w:rsidR="00D5008F" w:rsidRPr="0098574A" w:rsidDel="001D4C97">
                <w:rPr>
                  <w:rFonts w:ascii="Times New Roman" w:eastAsia="Times New Roman" w:hAnsi="Times New Roman" w:cs="Times New Roman"/>
                  <w:sz w:val="20"/>
                  <w:szCs w:val="20"/>
                  <w:lang w:val="en-GB" w:eastAsia="es-ES"/>
                </w:rPr>
                <w:delText>0</w:delText>
              </w:r>
            </w:del>
            <w:r w:rsidRPr="0098574A">
              <w:rPr>
                <w:rFonts w:ascii="Times New Roman" w:eastAsia="Times New Roman" w:hAnsi="Times New Roman" w:cs="Times New Roman"/>
                <w:sz w:val="20"/>
                <w:szCs w:val="20"/>
                <w:lang w:val="en-GB" w:eastAsia="es-ES"/>
              </w:rPr>
              <w:t>0</w:t>
            </w:r>
          </w:p>
          <w:p w14:paraId="1BD7D34F" w14:textId="2F56ECE0" w:rsidR="007A6C2F" w:rsidRPr="0098574A" w:rsidRDefault="007A6C2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(B18)</w:t>
            </w:r>
          </w:p>
        </w:tc>
        <w:tc>
          <w:tcPr>
            <w:tcW w:w="2198" w:type="dxa"/>
            <w:tcBorders>
              <w:top w:val="nil"/>
              <w:left w:val="nil"/>
              <w:bottom w:val="single" w:sz="4" w:space="0" w:color="auto"/>
              <w:right w:val="single" w:sz="4" w:space="0" w:color="auto"/>
            </w:tcBorders>
            <w:shd w:val="clear" w:color="000000" w:fill="FFFFFF"/>
            <w:hideMark/>
            <w:tcPrChange w:id="818" w:author="Author">
              <w:tcPr>
                <w:tcW w:w="2531" w:type="dxa"/>
                <w:gridSpan w:val="4"/>
                <w:tcBorders>
                  <w:top w:val="nil"/>
                  <w:left w:val="nil"/>
                  <w:bottom w:val="single" w:sz="4" w:space="0" w:color="auto"/>
                  <w:right w:val="single" w:sz="4" w:space="0" w:color="auto"/>
                </w:tcBorders>
                <w:shd w:val="clear" w:color="000000" w:fill="FFFFFF"/>
                <w:hideMark/>
              </w:tcPr>
            </w:tcPrChange>
          </w:tcPr>
          <w:p w14:paraId="41D232F9"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values after shock – Assets – Lapse risk </w:t>
            </w:r>
          </w:p>
        </w:tc>
        <w:tc>
          <w:tcPr>
            <w:tcW w:w="4819" w:type="dxa"/>
            <w:tcBorders>
              <w:top w:val="nil"/>
              <w:left w:val="nil"/>
              <w:bottom w:val="single" w:sz="4" w:space="0" w:color="auto"/>
              <w:right w:val="single" w:sz="4" w:space="0" w:color="auto"/>
            </w:tcBorders>
            <w:shd w:val="clear" w:color="000000" w:fill="FFFFFF"/>
            <w:hideMark/>
            <w:tcPrChange w:id="819" w:author="Author">
              <w:tcPr>
                <w:tcW w:w="5297" w:type="dxa"/>
                <w:gridSpan w:val="3"/>
                <w:tcBorders>
                  <w:top w:val="nil"/>
                  <w:left w:val="nil"/>
                  <w:bottom w:val="single" w:sz="4" w:space="0" w:color="auto"/>
                  <w:right w:val="single" w:sz="4" w:space="0" w:color="auto"/>
                </w:tcBorders>
                <w:shd w:val="clear" w:color="000000" w:fill="FFFFFF"/>
                <w:hideMark/>
              </w:tcPr>
            </w:tcPrChange>
          </w:tcPr>
          <w:p w14:paraId="7BC8C0EE" w14:textId="71A4766B"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the assets </w:t>
            </w:r>
            <w:del w:id="820" w:author="Author">
              <w:r w:rsidRPr="0098574A" w:rsidDel="00D46AD8">
                <w:rPr>
                  <w:rFonts w:ascii="Times New Roman" w:eastAsia="Times New Roman" w:hAnsi="Times New Roman" w:cs="Times New Roman"/>
                  <w:sz w:val="20"/>
                  <w:szCs w:val="20"/>
                  <w:lang w:val="en-GB" w:eastAsia="es-ES"/>
                </w:rPr>
                <w:delText>subject</w:delText>
              </w:r>
            </w:del>
            <w:ins w:id="821" w:author="Author">
              <w:r w:rsidR="00D46AD8">
                <w:rPr>
                  <w:rFonts w:ascii="Times New Roman" w:eastAsia="Times New Roman" w:hAnsi="Times New Roman" w:cs="Times New Roman"/>
                  <w:sz w:val="20"/>
                  <w:szCs w:val="20"/>
                  <w:lang w:val="en-GB" w:eastAsia="es-ES"/>
                </w:rPr>
                <w:t>sensitive</w:t>
              </w:r>
            </w:ins>
            <w:r w:rsidRPr="0098574A">
              <w:rPr>
                <w:rFonts w:ascii="Times New Roman" w:eastAsia="Times New Roman" w:hAnsi="Times New Roman" w:cs="Times New Roman"/>
                <w:sz w:val="20"/>
                <w:szCs w:val="20"/>
                <w:lang w:val="en-GB" w:eastAsia="es-ES"/>
              </w:rPr>
              <w:t xml:space="preserve"> to the NSLT health lapse risk, after the shock.</w:t>
            </w:r>
          </w:p>
          <w:p w14:paraId="5F9E6F15"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37FA59EB" w14:textId="5C1865F3"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Recoverables from reinsurance and SPVs shall not be included in this cell.</w:t>
            </w:r>
          </w:p>
        </w:tc>
      </w:tr>
      <w:tr w:rsidR="00D27ADE" w:rsidRPr="0098574A" w14:paraId="0486AD2D" w14:textId="77777777" w:rsidTr="0031437B">
        <w:trPr>
          <w:trHeight w:val="1245"/>
          <w:trPrChange w:id="822" w:author="Author">
            <w:trPr>
              <w:trHeight w:val="1245"/>
            </w:trPr>
          </w:trPrChange>
        </w:trPr>
        <w:tc>
          <w:tcPr>
            <w:tcW w:w="1630" w:type="dxa"/>
            <w:tcBorders>
              <w:top w:val="nil"/>
              <w:left w:val="single" w:sz="4" w:space="0" w:color="auto"/>
              <w:bottom w:val="single" w:sz="4" w:space="0" w:color="auto"/>
              <w:right w:val="single" w:sz="4" w:space="0" w:color="auto"/>
            </w:tcBorders>
            <w:shd w:val="clear" w:color="000000" w:fill="FFFFFF"/>
            <w:tcPrChange w:id="823" w:author="Author">
              <w:tcPr>
                <w:tcW w:w="1630" w:type="dxa"/>
                <w:gridSpan w:val="2"/>
                <w:tcBorders>
                  <w:top w:val="nil"/>
                  <w:left w:val="single" w:sz="4" w:space="0" w:color="auto"/>
                  <w:bottom w:val="single" w:sz="4" w:space="0" w:color="auto"/>
                  <w:right w:val="single" w:sz="4" w:space="0" w:color="auto"/>
                </w:tcBorders>
                <w:shd w:val="clear" w:color="000000" w:fill="FFFFFF"/>
              </w:tcPr>
            </w:tcPrChange>
          </w:tcPr>
          <w:p w14:paraId="77FD5B12" w14:textId="7A0C74ED"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D5008F" w:rsidRPr="0098574A">
              <w:rPr>
                <w:rFonts w:ascii="Times New Roman" w:eastAsia="Times New Roman" w:hAnsi="Times New Roman" w:cs="Times New Roman"/>
                <w:sz w:val="20"/>
                <w:szCs w:val="20"/>
                <w:lang w:val="en-GB" w:eastAsia="es-ES"/>
              </w:rPr>
              <w:t>2</w:t>
            </w:r>
            <w:r w:rsidRPr="0098574A">
              <w:rPr>
                <w:rFonts w:ascii="Times New Roman" w:eastAsia="Times New Roman" w:hAnsi="Times New Roman" w:cs="Times New Roman"/>
                <w:sz w:val="20"/>
                <w:szCs w:val="20"/>
                <w:lang w:val="en-GB" w:eastAsia="es-ES"/>
              </w:rPr>
              <w:t>00/C02</w:t>
            </w:r>
            <w:ins w:id="824" w:author="Author">
              <w:r w:rsidR="001D4C97">
                <w:rPr>
                  <w:rFonts w:ascii="Times New Roman" w:eastAsia="Times New Roman" w:hAnsi="Times New Roman" w:cs="Times New Roman"/>
                  <w:sz w:val="20"/>
                  <w:szCs w:val="20"/>
                  <w:lang w:val="en-GB" w:eastAsia="es-ES"/>
                </w:rPr>
                <w:t>2</w:t>
              </w:r>
            </w:ins>
            <w:del w:id="825" w:author="Author">
              <w:r w:rsidR="00D5008F" w:rsidRPr="0098574A" w:rsidDel="001D4C97">
                <w:rPr>
                  <w:rFonts w:ascii="Times New Roman" w:eastAsia="Times New Roman" w:hAnsi="Times New Roman" w:cs="Times New Roman"/>
                  <w:sz w:val="20"/>
                  <w:szCs w:val="20"/>
                  <w:lang w:val="en-GB" w:eastAsia="es-ES"/>
                </w:rPr>
                <w:delText>1</w:delText>
              </w:r>
            </w:del>
            <w:r w:rsidRPr="0098574A">
              <w:rPr>
                <w:rFonts w:ascii="Times New Roman" w:eastAsia="Times New Roman" w:hAnsi="Times New Roman" w:cs="Times New Roman"/>
                <w:sz w:val="20"/>
                <w:szCs w:val="20"/>
                <w:lang w:val="en-GB" w:eastAsia="es-ES"/>
              </w:rPr>
              <w:t>0</w:t>
            </w:r>
          </w:p>
          <w:p w14:paraId="4C3CCD6B" w14:textId="6B89C603" w:rsidR="007A6C2F" w:rsidRPr="0098574A" w:rsidRDefault="007A6C2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(B18B)</w:t>
            </w:r>
          </w:p>
        </w:tc>
        <w:tc>
          <w:tcPr>
            <w:tcW w:w="2198" w:type="dxa"/>
            <w:tcBorders>
              <w:top w:val="nil"/>
              <w:left w:val="nil"/>
              <w:bottom w:val="single" w:sz="4" w:space="0" w:color="auto"/>
              <w:right w:val="single" w:sz="4" w:space="0" w:color="auto"/>
            </w:tcBorders>
            <w:shd w:val="clear" w:color="000000" w:fill="FFFFFF"/>
            <w:hideMark/>
            <w:tcPrChange w:id="826" w:author="Author">
              <w:tcPr>
                <w:tcW w:w="2531" w:type="dxa"/>
                <w:gridSpan w:val="4"/>
                <w:tcBorders>
                  <w:top w:val="nil"/>
                  <w:left w:val="nil"/>
                  <w:bottom w:val="single" w:sz="4" w:space="0" w:color="auto"/>
                  <w:right w:val="single" w:sz="4" w:space="0" w:color="auto"/>
                </w:tcBorders>
                <w:shd w:val="clear" w:color="000000" w:fill="FFFFFF"/>
                <w:hideMark/>
              </w:tcPr>
            </w:tcPrChange>
          </w:tcPr>
          <w:p w14:paraId="53A16959" w14:textId="5E2A7FF0"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values after shock Liabilities – Lapse risk </w:t>
            </w:r>
          </w:p>
        </w:tc>
        <w:tc>
          <w:tcPr>
            <w:tcW w:w="4819" w:type="dxa"/>
            <w:tcBorders>
              <w:top w:val="nil"/>
              <w:left w:val="nil"/>
              <w:bottom w:val="single" w:sz="4" w:space="0" w:color="auto"/>
              <w:right w:val="single" w:sz="4" w:space="0" w:color="auto"/>
            </w:tcBorders>
            <w:shd w:val="clear" w:color="000000" w:fill="FFFFFF"/>
            <w:hideMark/>
            <w:tcPrChange w:id="827" w:author="Author">
              <w:tcPr>
                <w:tcW w:w="5297" w:type="dxa"/>
                <w:gridSpan w:val="3"/>
                <w:tcBorders>
                  <w:top w:val="nil"/>
                  <w:left w:val="nil"/>
                  <w:bottom w:val="single" w:sz="4" w:space="0" w:color="auto"/>
                  <w:right w:val="single" w:sz="4" w:space="0" w:color="auto"/>
                </w:tcBorders>
                <w:shd w:val="clear" w:color="000000" w:fill="FFFFFF"/>
                <w:hideMark/>
              </w:tcPr>
            </w:tcPrChange>
          </w:tcPr>
          <w:p w14:paraId="2A749C57" w14:textId="4D5FE86C"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the liabilities </w:t>
            </w:r>
            <w:del w:id="828" w:author="Author">
              <w:r w:rsidRPr="0098574A" w:rsidDel="00D46AD8">
                <w:rPr>
                  <w:rFonts w:ascii="Times New Roman" w:eastAsia="Times New Roman" w:hAnsi="Times New Roman" w:cs="Times New Roman"/>
                  <w:sz w:val="20"/>
                  <w:szCs w:val="20"/>
                  <w:lang w:val="en-GB" w:eastAsia="es-ES"/>
                </w:rPr>
                <w:delText>subject</w:delText>
              </w:r>
            </w:del>
            <w:ins w:id="829" w:author="Author">
              <w:r w:rsidR="00D46AD8">
                <w:rPr>
                  <w:rFonts w:ascii="Times New Roman" w:eastAsia="Times New Roman" w:hAnsi="Times New Roman" w:cs="Times New Roman"/>
                  <w:sz w:val="20"/>
                  <w:szCs w:val="20"/>
                  <w:lang w:val="en-GB" w:eastAsia="es-ES"/>
                </w:rPr>
                <w:t>sensitive</w:t>
              </w:r>
            </w:ins>
            <w:r w:rsidRPr="0098574A">
              <w:rPr>
                <w:rFonts w:ascii="Times New Roman" w:eastAsia="Times New Roman" w:hAnsi="Times New Roman" w:cs="Times New Roman"/>
                <w:sz w:val="20"/>
                <w:szCs w:val="20"/>
                <w:lang w:val="en-GB" w:eastAsia="es-ES"/>
              </w:rPr>
              <w:t xml:space="preserve"> to lapse risk, after the shock.</w:t>
            </w:r>
          </w:p>
          <w:p w14:paraId="569E6E2D"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72536641" w14:textId="16F59382"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D27ADE" w:rsidRPr="0098574A" w14:paraId="7E911ED2" w14:textId="77777777" w:rsidTr="0031437B">
        <w:trPr>
          <w:trHeight w:val="753"/>
          <w:trPrChange w:id="830" w:author="Author">
            <w:trPr>
              <w:trHeight w:val="753"/>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831"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64619C5A" w14:textId="4AEEA5FA"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D5008F" w:rsidRPr="0098574A">
              <w:rPr>
                <w:rFonts w:ascii="Times New Roman" w:eastAsia="Times New Roman" w:hAnsi="Times New Roman" w:cs="Times New Roman"/>
                <w:sz w:val="20"/>
                <w:szCs w:val="20"/>
                <w:lang w:val="en-GB" w:eastAsia="es-ES"/>
              </w:rPr>
              <w:t>2</w:t>
            </w:r>
            <w:r w:rsidRPr="0098574A">
              <w:rPr>
                <w:rFonts w:ascii="Times New Roman" w:eastAsia="Times New Roman" w:hAnsi="Times New Roman" w:cs="Times New Roman"/>
                <w:sz w:val="20"/>
                <w:szCs w:val="20"/>
                <w:lang w:val="en-GB" w:eastAsia="es-ES"/>
              </w:rPr>
              <w:t>00/C02</w:t>
            </w:r>
            <w:ins w:id="832" w:author="Author">
              <w:r w:rsidR="001D4C97">
                <w:rPr>
                  <w:rFonts w:ascii="Times New Roman" w:eastAsia="Times New Roman" w:hAnsi="Times New Roman" w:cs="Times New Roman"/>
                  <w:sz w:val="20"/>
                  <w:szCs w:val="20"/>
                  <w:lang w:val="en-GB" w:eastAsia="es-ES"/>
                </w:rPr>
                <w:t>3</w:t>
              </w:r>
            </w:ins>
            <w:del w:id="833" w:author="Author">
              <w:r w:rsidR="00D5008F" w:rsidRPr="0098574A" w:rsidDel="001D4C97">
                <w:rPr>
                  <w:rFonts w:ascii="Times New Roman" w:eastAsia="Times New Roman" w:hAnsi="Times New Roman" w:cs="Times New Roman"/>
                  <w:sz w:val="20"/>
                  <w:szCs w:val="20"/>
                  <w:lang w:val="en-GB" w:eastAsia="es-ES"/>
                </w:rPr>
                <w:delText>2</w:delText>
              </w:r>
            </w:del>
            <w:r w:rsidRPr="0098574A">
              <w:rPr>
                <w:rFonts w:ascii="Times New Roman" w:eastAsia="Times New Roman" w:hAnsi="Times New Roman" w:cs="Times New Roman"/>
                <w:sz w:val="20"/>
                <w:szCs w:val="20"/>
                <w:lang w:val="en-GB" w:eastAsia="es-ES"/>
              </w:rPr>
              <w:t>0</w:t>
            </w:r>
          </w:p>
          <w:p w14:paraId="1CEE2F89" w14:textId="23CFB637" w:rsidR="007A6C2F" w:rsidRPr="0098574A" w:rsidRDefault="007A6C2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(D18)</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Change w:id="834" w:author="Author">
              <w:tcPr>
                <w:tcW w:w="2531" w:type="dxa"/>
                <w:gridSpan w:val="4"/>
                <w:tcBorders>
                  <w:top w:val="single" w:sz="4" w:space="0" w:color="auto"/>
                  <w:left w:val="single" w:sz="4" w:space="0" w:color="auto"/>
                  <w:bottom w:val="single" w:sz="4" w:space="0" w:color="auto"/>
                  <w:right w:val="single" w:sz="4" w:space="0" w:color="auto"/>
                </w:tcBorders>
                <w:shd w:val="clear" w:color="000000" w:fill="FFFFFF"/>
                <w:hideMark/>
              </w:tcPr>
            </w:tcPrChange>
          </w:tcPr>
          <w:p w14:paraId="78A255CF" w14:textId="7CB7F539"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 after shock– Solvency capital requirement - Lapse risk </w:t>
            </w:r>
          </w:p>
        </w:tc>
        <w:tc>
          <w:tcPr>
            <w:tcW w:w="4819" w:type="dxa"/>
            <w:tcBorders>
              <w:top w:val="single" w:sz="4" w:space="0" w:color="auto"/>
              <w:left w:val="nil"/>
              <w:bottom w:val="single" w:sz="4" w:space="0" w:color="auto"/>
              <w:right w:val="single" w:sz="4" w:space="0" w:color="auto"/>
            </w:tcBorders>
            <w:shd w:val="clear" w:color="000000" w:fill="FFFFFF"/>
            <w:hideMark/>
            <w:tcPrChange w:id="835" w:author="Author">
              <w:tcPr>
                <w:tcW w:w="5297" w:type="dxa"/>
                <w:gridSpan w:val="3"/>
                <w:tcBorders>
                  <w:top w:val="single" w:sz="4" w:space="0" w:color="auto"/>
                  <w:left w:val="nil"/>
                  <w:bottom w:val="single" w:sz="4" w:space="0" w:color="auto"/>
                  <w:right w:val="single" w:sz="4" w:space="0" w:color="auto"/>
                </w:tcBorders>
                <w:shd w:val="clear" w:color="000000" w:fill="FFFFFF"/>
                <w:hideMark/>
              </w:tcPr>
            </w:tcPrChange>
          </w:tcPr>
          <w:p w14:paraId="06C2EB80" w14:textId="29BB733E"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capital charge for NSLT health lapse risk.</w:t>
            </w:r>
          </w:p>
          <w:p w14:paraId="456CEB71" w14:textId="0D0C397F"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r>
      <w:tr w:rsidR="00D27ADE" w:rsidRPr="0098574A" w14:paraId="3BAF3257" w14:textId="77777777" w:rsidTr="0031437B">
        <w:trPr>
          <w:trHeight w:val="285"/>
          <w:trPrChange w:id="836" w:author="Author">
            <w:trPr>
              <w:trHeight w:val="285"/>
            </w:trPr>
          </w:trPrChange>
        </w:trPr>
        <w:tc>
          <w:tcPr>
            <w:tcW w:w="1630" w:type="dxa"/>
            <w:vMerge w:val="restart"/>
            <w:tcBorders>
              <w:top w:val="nil"/>
              <w:left w:val="single" w:sz="4" w:space="0" w:color="auto"/>
              <w:bottom w:val="single" w:sz="4" w:space="0" w:color="auto"/>
              <w:right w:val="single" w:sz="4" w:space="0" w:color="auto"/>
            </w:tcBorders>
            <w:shd w:val="clear" w:color="000000" w:fill="FFFFFF"/>
            <w:tcPrChange w:id="837" w:author="Author">
              <w:tcPr>
                <w:tcW w:w="1630" w:type="dxa"/>
                <w:gridSpan w:val="2"/>
                <w:vMerge w:val="restart"/>
                <w:tcBorders>
                  <w:top w:val="nil"/>
                  <w:left w:val="single" w:sz="4" w:space="0" w:color="auto"/>
                  <w:bottom w:val="single" w:sz="4" w:space="0" w:color="auto"/>
                  <w:right w:val="single" w:sz="4" w:space="0" w:color="auto"/>
                </w:tcBorders>
                <w:shd w:val="clear" w:color="000000" w:fill="FFFFFF"/>
              </w:tcPr>
            </w:tcPrChange>
          </w:tcPr>
          <w:p w14:paraId="4DEDCF9F" w14:textId="406247A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7A6C2F" w:rsidRPr="0098574A">
              <w:rPr>
                <w:rFonts w:ascii="Times New Roman" w:eastAsia="Times New Roman" w:hAnsi="Times New Roman" w:cs="Times New Roman"/>
                <w:sz w:val="20"/>
                <w:szCs w:val="20"/>
                <w:lang w:val="en-GB" w:eastAsia="es-ES"/>
              </w:rPr>
              <w:t>3</w:t>
            </w:r>
            <w:r w:rsidRPr="0098574A">
              <w:rPr>
                <w:rFonts w:ascii="Times New Roman" w:eastAsia="Times New Roman" w:hAnsi="Times New Roman" w:cs="Times New Roman"/>
                <w:sz w:val="20"/>
                <w:szCs w:val="20"/>
                <w:lang w:val="en-GB" w:eastAsia="es-ES"/>
              </w:rPr>
              <w:t>00</w:t>
            </w:r>
            <w:r w:rsidR="007A6C2F" w:rsidRPr="0098574A">
              <w:rPr>
                <w:rFonts w:ascii="Times New Roman" w:eastAsia="Times New Roman" w:hAnsi="Times New Roman" w:cs="Times New Roman"/>
                <w:sz w:val="20"/>
                <w:szCs w:val="20"/>
                <w:lang w:val="en-GB" w:eastAsia="es-ES"/>
              </w:rPr>
              <w:t>/</w:t>
            </w:r>
            <w:r w:rsidRPr="0098574A">
              <w:rPr>
                <w:rFonts w:ascii="Times New Roman" w:eastAsia="Times New Roman" w:hAnsi="Times New Roman" w:cs="Times New Roman"/>
                <w:sz w:val="20"/>
                <w:szCs w:val="20"/>
                <w:lang w:val="en-GB" w:eastAsia="es-ES"/>
              </w:rPr>
              <w:t>C02</w:t>
            </w:r>
            <w:ins w:id="838" w:author="Author">
              <w:r w:rsidR="001D4C97">
                <w:rPr>
                  <w:rFonts w:ascii="Times New Roman" w:eastAsia="Times New Roman" w:hAnsi="Times New Roman" w:cs="Times New Roman"/>
                  <w:sz w:val="20"/>
                  <w:szCs w:val="20"/>
                  <w:lang w:val="en-GB" w:eastAsia="es-ES"/>
                </w:rPr>
                <w:t>4</w:t>
              </w:r>
            </w:ins>
            <w:del w:id="839" w:author="Author">
              <w:r w:rsidR="00D5008F" w:rsidRPr="0098574A" w:rsidDel="001D4C97">
                <w:rPr>
                  <w:rFonts w:ascii="Times New Roman" w:eastAsia="Times New Roman" w:hAnsi="Times New Roman" w:cs="Times New Roman"/>
                  <w:sz w:val="20"/>
                  <w:szCs w:val="20"/>
                  <w:lang w:val="en-GB" w:eastAsia="es-ES"/>
                </w:rPr>
                <w:delText>3</w:delText>
              </w:r>
            </w:del>
            <w:r w:rsidRPr="0098574A">
              <w:rPr>
                <w:rFonts w:ascii="Times New Roman" w:eastAsia="Times New Roman" w:hAnsi="Times New Roman" w:cs="Times New Roman"/>
                <w:sz w:val="20"/>
                <w:szCs w:val="20"/>
                <w:lang w:val="en-GB" w:eastAsia="es-ES"/>
              </w:rPr>
              <w:t>0</w:t>
            </w:r>
          </w:p>
          <w:p w14:paraId="380A1A64" w14:textId="1CF13723" w:rsidR="007A6C2F" w:rsidRPr="0098574A" w:rsidRDefault="007A6C2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(D19)</w:t>
            </w:r>
          </w:p>
        </w:tc>
        <w:tc>
          <w:tcPr>
            <w:tcW w:w="2198" w:type="dxa"/>
            <w:vMerge w:val="restart"/>
            <w:tcBorders>
              <w:top w:val="nil"/>
              <w:left w:val="single" w:sz="4" w:space="0" w:color="auto"/>
              <w:bottom w:val="single" w:sz="4" w:space="0" w:color="auto"/>
              <w:right w:val="single" w:sz="4" w:space="0" w:color="auto"/>
            </w:tcBorders>
            <w:shd w:val="clear" w:color="000000" w:fill="FFFFFF"/>
            <w:hideMark/>
            <w:tcPrChange w:id="840" w:author="Author">
              <w:tcPr>
                <w:tcW w:w="2531" w:type="dxa"/>
                <w:gridSpan w:val="4"/>
                <w:vMerge w:val="restart"/>
                <w:tcBorders>
                  <w:top w:val="nil"/>
                  <w:left w:val="single" w:sz="4" w:space="0" w:color="auto"/>
                  <w:bottom w:val="single" w:sz="4" w:space="0" w:color="auto"/>
                  <w:right w:val="single" w:sz="4" w:space="0" w:color="auto"/>
                </w:tcBorders>
                <w:shd w:val="clear" w:color="000000" w:fill="FFFFFF"/>
                <w:hideMark/>
              </w:tcPr>
            </w:tcPrChange>
          </w:tcPr>
          <w:p w14:paraId="76A33A14" w14:textId="6CD9B71C"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Diversification within NSLT health underwriting risk - gross</w:t>
            </w:r>
          </w:p>
        </w:tc>
        <w:tc>
          <w:tcPr>
            <w:tcW w:w="4819" w:type="dxa"/>
            <w:vMerge w:val="restart"/>
            <w:tcBorders>
              <w:top w:val="single" w:sz="4" w:space="0" w:color="auto"/>
              <w:left w:val="single" w:sz="4" w:space="0" w:color="auto"/>
              <w:bottom w:val="single" w:sz="4" w:space="0" w:color="000000"/>
              <w:right w:val="single" w:sz="4" w:space="0" w:color="auto"/>
            </w:tcBorders>
            <w:shd w:val="clear" w:color="000000" w:fill="FFFFFF"/>
            <w:hideMark/>
            <w:tcPrChange w:id="841" w:author="Author">
              <w:tcPr>
                <w:tcW w:w="5297" w:type="dxa"/>
                <w:gridSpan w:val="3"/>
                <w:vMerge w:val="restart"/>
                <w:tcBorders>
                  <w:top w:val="single" w:sz="4" w:space="0" w:color="auto"/>
                  <w:left w:val="single" w:sz="4" w:space="0" w:color="auto"/>
                  <w:bottom w:val="single" w:sz="4" w:space="0" w:color="000000"/>
                  <w:right w:val="single" w:sz="4" w:space="0" w:color="auto"/>
                </w:tcBorders>
                <w:shd w:val="clear" w:color="000000" w:fill="FFFFFF"/>
                <w:hideMark/>
              </w:tcPr>
            </w:tcPrChange>
          </w:tcPr>
          <w:p w14:paraId="72450551" w14:textId="77529492"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diversification effect within the NSLT health underwriting risk sub-module, as a result of the aggregation of the capital requirements for NSLT health premium and reserve risk and NSLT health lapse risk.</w:t>
            </w:r>
          </w:p>
          <w:p w14:paraId="12A0412D" w14:textId="77777777" w:rsidR="007A6C2F" w:rsidRPr="0098574A" w:rsidRDefault="007A6C2F" w:rsidP="007A6C2F">
            <w:pPr>
              <w:spacing w:after="0" w:line="240" w:lineRule="auto"/>
              <w:rPr>
                <w:rFonts w:ascii="Times New Roman" w:eastAsia="Times New Roman" w:hAnsi="Times New Roman" w:cs="Times New Roman"/>
                <w:sz w:val="20"/>
                <w:szCs w:val="20"/>
                <w:lang w:val="en-GB" w:eastAsia="es-ES"/>
              </w:rPr>
            </w:pPr>
          </w:p>
          <w:p w14:paraId="5CE9DBC0" w14:textId="5A28A88D" w:rsidR="007A6C2F" w:rsidRPr="0098574A" w:rsidRDefault="007A6C2F" w:rsidP="007A6C2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Diversification shall be reported as a negative value</w:t>
            </w:r>
            <w:r w:rsidR="00FB7533" w:rsidRPr="0098574A">
              <w:rPr>
                <w:rFonts w:ascii="Times New Roman" w:eastAsia="Times New Roman" w:hAnsi="Times New Roman" w:cs="Times New Roman"/>
                <w:sz w:val="20"/>
                <w:szCs w:val="20"/>
                <w:lang w:val="en-GB" w:eastAsia="es-ES"/>
              </w:rPr>
              <w:t xml:space="preserve"> if they reduce the capital requirement</w:t>
            </w:r>
            <w:r w:rsidRPr="0098574A">
              <w:rPr>
                <w:rFonts w:ascii="Times New Roman" w:eastAsia="Times New Roman" w:hAnsi="Times New Roman" w:cs="Times New Roman"/>
                <w:sz w:val="20"/>
                <w:szCs w:val="20"/>
                <w:lang w:val="en-GB" w:eastAsia="es-ES"/>
              </w:rPr>
              <w:t>.</w:t>
            </w:r>
          </w:p>
          <w:p w14:paraId="6EF8039B" w14:textId="77777777" w:rsidR="007A6C2F" w:rsidRPr="0098574A" w:rsidRDefault="007A6C2F">
            <w:pPr>
              <w:spacing w:after="0" w:line="240" w:lineRule="auto"/>
              <w:rPr>
                <w:rFonts w:ascii="Times New Roman" w:eastAsia="Times New Roman" w:hAnsi="Times New Roman" w:cs="Times New Roman"/>
                <w:sz w:val="20"/>
                <w:szCs w:val="20"/>
                <w:lang w:val="en-GB" w:eastAsia="es-ES"/>
              </w:rPr>
            </w:pPr>
          </w:p>
        </w:tc>
      </w:tr>
      <w:tr w:rsidR="00D27ADE" w:rsidRPr="0098574A" w14:paraId="5C0FE659" w14:textId="77777777" w:rsidTr="0031437B">
        <w:trPr>
          <w:trHeight w:val="420"/>
          <w:trPrChange w:id="842" w:author="Author">
            <w:trPr>
              <w:trHeight w:val="420"/>
            </w:trPr>
          </w:trPrChange>
        </w:trPr>
        <w:tc>
          <w:tcPr>
            <w:tcW w:w="1630" w:type="dxa"/>
            <w:vMerge/>
            <w:tcBorders>
              <w:top w:val="nil"/>
              <w:left w:val="single" w:sz="4" w:space="0" w:color="auto"/>
              <w:bottom w:val="single" w:sz="4" w:space="0" w:color="auto"/>
              <w:right w:val="single" w:sz="4" w:space="0" w:color="auto"/>
            </w:tcBorders>
            <w:vAlign w:val="center"/>
            <w:tcPrChange w:id="843" w:author="Author">
              <w:tcPr>
                <w:tcW w:w="1630" w:type="dxa"/>
                <w:gridSpan w:val="2"/>
                <w:vMerge/>
                <w:tcBorders>
                  <w:top w:val="nil"/>
                  <w:left w:val="single" w:sz="4" w:space="0" w:color="auto"/>
                  <w:bottom w:val="single" w:sz="4" w:space="0" w:color="auto"/>
                  <w:right w:val="single" w:sz="4" w:space="0" w:color="auto"/>
                </w:tcBorders>
                <w:vAlign w:val="center"/>
              </w:tcPr>
            </w:tcPrChange>
          </w:tcPr>
          <w:p w14:paraId="4B2B1623"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c>
          <w:tcPr>
            <w:tcW w:w="2198" w:type="dxa"/>
            <w:vMerge/>
            <w:tcBorders>
              <w:top w:val="nil"/>
              <w:left w:val="single" w:sz="4" w:space="0" w:color="auto"/>
              <w:bottom w:val="single" w:sz="4" w:space="0" w:color="auto"/>
              <w:right w:val="single" w:sz="4" w:space="0" w:color="auto"/>
            </w:tcBorders>
            <w:vAlign w:val="center"/>
            <w:hideMark/>
            <w:tcPrChange w:id="844" w:author="Author">
              <w:tcPr>
                <w:tcW w:w="2531" w:type="dxa"/>
                <w:gridSpan w:val="4"/>
                <w:vMerge/>
                <w:tcBorders>
                  <w:top w:val="nil"/>
                  <w:left w:val="single" w:sz="4" w:space="0" w:color="auto"/>
                  <w:bottom w:val="single" w:sz="4" w:space="0" w:color="auto"/>
                  <w:right w:val="single" w:sz="4" w:space="0" w:color="auto"/>
                </w:tcBorders>
                <w:vAlign w:val="center"/>
                <w:hideMark/>
              </w:tcPr>
            </w:tcPrChange>
          </w:tcPr>
          <w:p w14:paraId="4EFD1115"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c>
          <w:tcPr>
            <w:tcW w:w="4819" w:type="dxa"/>
            <w:vMerge/>
            <w:tcBorders>
              <w:top w:val="single" w:sz="4" w:space="0" w:color="auto"/>
              <w:left w:val="single" w:sz="4" w:space="0" w:color="auto"/>
              <w:bottom w:val="single" w:sz="4" w:space="0" w:color="000000"/>
              <w:right w:val="single" w:sz="4" w:space="0" w:color="auto"/>
            </w:tcBorders>
            <w:vAlign w:val="center"/>
            <w:hideMark/>
            <w:tcPrChange w:id="845" w:author="Author">
              <w:tcPr>
                <w:tcW w:w="5297" w:type="dxa"/>
                <w:gridSpan w:val="3"/>
                <w:vMerge/>
                <w:tcBorders>
                  <w:top w:val="single" w:sz="4" w:space="0" w:color="auto"/>
                  <w:left w:val="single" w:sz="4" w:space="0" w:color="auto"/>
                  <w:bottom w:val="single" w:sz="4" w:space="0" w:color="000000"/>
                  <w:right w:val="single" w:sz="4" w:space="0" w:color="auto"/>
                </w:tcBorders>
                <w:vAlign w:val="center"/>
                <w:hideMark/>
              </w:tcPr>
            </w:tcPrChange>
          </w:tcPr>
          <w:p w14:paraId="5D8540B2"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r>
      <w:tr w:rsidR="00D27ADE" w:rsidRPr="0098574A" w14:paraId="2B64A661" w14:textId="77777777" w:rsidTr="0031437B">
        <w:trPr>
          <w:trHeight w:val="836"/>
          <w:trPrChange w:id="846" w:author="Author">
            <w:trPr>
              <w:trHeight w:val="836"/>
            </w:trPr>
          </w:trPrChange>
        </w:trPr>
        <w:tc>
          <w:tcPr>
            <w:tcW w:w="1630" w:type="dxa"/>
            <w:tcBorders>
              <w:top w:val="nil"/>
              <w:left w:val="single" w:sz="4" w:space="0" w:color="auto"/>
              <w:bottom w:val="single" w:sz="4" w:space="0" w:color="auto"/>
              <w:right w:val="single" w:sz="4" w:space="0" w:color="auto"/>
            </w:tcBorders>
            <w:shd w:val="clear" w:color="000000" w:fill="FFFFFF"/>
            <w:tcPrChange w:id="847" w:author="Author">
              <w:tcPr>
                <w:tcW w:w="1630" w:type="dxa"/>
                <w:gridSpan w:val="2"/>
                <w:tcBorders>
                  <w:top w:val="nil"/>
                  <w:left w:val="single" w:sz="4" w:space="0" w:color="auto"/>
                  <w:bottom w:val="single" w:sz="4" w:space="0" w:color="auto"/>
                  <w:right w:val="single" w:sz="4" w:space="0" w:color="auto"/>
                </w:tcBorders>
                <w:shd w:val="clear" w:color="000000" w:fill="FFFFFF"/>
              </w:tcPr>
            </w:tcPrChange>
          </w:tcPr>
          <w:p w14:paraId="0129DD78" w14:textId="1563B7B9"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7A6C2F" w:rsidRPr="0098574A">
              <w:rPr>
                <w:rFonts w:ascii="Times New Roman" w:eastAsia="Times New Roman" w:hAnsi="Times New Roman" w:cs="Times New Roman"/>
                <w:sz w:val="20"/>
                <w:szCs w:val="20"/>
                <w:lang w:val="en-GB" w:eastAsia="es-ES"/>
              </w:rPr>
              <w:t>4</w:t>
            </w:r>
            <w:r w:rsidRPr="0098574A">
              <w:rPr>
                <w:rFonts w:ascii="Times New Roman" w:eastAsia="Times New Roman" w:hAnsi="Times New Roman" w:cs="Times New Roman"/>
                <w:sz w:val="20"/>
                <w:szCs w:val="20"/>
                <w:lang w:val="en-GB" w:eastAsia="es-ES"/>
              </w:rPr>
              <w:t>00/C02</w:t>
            </w:r>
            <w:ins w:id="848" w:author="Author">
              <w:r w:rsidR="001D4C97">
                <w:rPr>
                  <w:rFonts w:ascii="Times New Roman" w:eastAsia="Times New Roman" w:hAnsi="Times New Roman" w:cs="Times New Roman"/>
                  <w:sz w:val="20"/>
                  <w:szCs w:val="20"/>
                  <w:lang w:val="en-GB" w:eastAsia="es-ES"/>
                </w:rPr>
                <w:t>4</w:t>
              </w:r>
            </w:ins>
            <w:del w:id="849" w:author="Author">
              <w:r w:rsidR="00D5008F" w:rsidRPr="0098574A" w:rsidDel="001D4C97">
                <w:rPr>
                  <w:rFonts w:ascii="Times New Roman" w:eastAsia="Times New Roman" w:hAnsi="Times New Roman" w:cs="Times New Roman"/>
                  <w:sz w:val="20"/>
                  <w:szCs w:val="20"/>
                  <w:lang w:val="en-GB" w:eastAsia="es-ES"/>
                </w:rPr>
                <w:delText>3</w:delText>
              </w:r>
            </w:del>
            <w:r w:rsidRPr="0098574A">
              <w:rPr>
                <w:rFonts w:ascii="Times New Roman" w:eastAsia="Times New Roman" w:hAnsi="Times New Roman" w:cs="Times New Roman"/>
                <w:sz w:val="20"/>
                <w:szCs w:val="20"/>
                <w:lang w:val="en-GB" w:eastAsia="es-ES"/>
              </w:rPr>
              <w:t>0</w:t>
            </w:r>
          </w:p>
          <w:p w14:paraId="17950A4C" w14:textId="364272B7" w:rsidR="007A6C2F" w:rsidRPr="0098574A" w:rsidRDefault="007A6C2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(D20)</w:t>
            </w:r>
          </w:p>
        </w:tc>
        <w:tc>
          <w:tcPr>
            <w:tcW w:w="2198" w:type="dxa"/>
            <w:tcBorders>
              <w:top w:val="nil"/>
              <w:left w:val="nil"/>
              <w:bottom w:val="single" w:sz="4" w:space="0" w:color="auto"/>
              <w:right w:val="single" w:sz="4" w:space="0" w:color="auto"/>
            </w:tcBorders>
            <w:shd w:val="clear" w:color="000000" w:fill="FFFFFF"/>
            <w:hideMark/>
            <w:tcPrChange w:id="850" w:author="Author">
              <w:tcPr>
                <w:tcW w:w="2531" w:type="dxa"/>
                <w:gridSpan w:val="4"/>
                <w:tcBorders>
                  <w:top w:val="nil"/>
                  <w:left w:val="nil"/>
                  <w:bottom w:val="single" w:sz="4" w:space="0" w:color="auto"/>
                  <w:right w:val="single" w:sz="4" w:space="0" w:color="auto"/>
                </w:tcBorders>
                <w:shd w:val="clear" w:color="000000" w:fill="FFFFFF"/>
                <w:hideMark/>
              </w:tcPr>
            </w:tcPrChange>
          </w:tcPr>
          <w:p w14:paraId="4BB8D0E9" w14:textId="1CAA6EE0"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Total solvency capital requirement  for  NSLT health underwriting</w:t>
            </w:r>
          </w:p>
        </w:tc>
        <w:tc>
          <w:tcPr>
            <w:tcW w:w="4819" w:type="dxa"/>
            <w:tcBorders>
              <w:top w:val="nil"/>
              <w:left w:val="nil"/>
              <w:bottom w:val="single" w:sz="4" w:space="0" w:color="auto"/>
              <w:right w:val="single" w:sz="4" w:space="0" w:color="auto"/>
            </w:tcBorders>
            <w:shd w:val="clear" w:color="000000" w:fill="FFFFFF"/>
            <w:hideMark/>
            <w:tcPrChange w:id="851" w:author="Author">
              <w:tcPr>
                <w:tcW w:w="5297" w:type="dxa"/>
                <w:gridSpan w:val="3"/>
                <w:tcBorders>
                  <w:top w:val="nil"/>
                  <w:left w:val="nil"/>
                  <w:bottom w:val="single" w:sz="4" w:space="0" w:color="auto"/>
                  <w:right w:val="single" w:sz="4" w:space="0" w:color="auto"/>
                </w:tcBorders>
                <w:shd w:val="clear" w:color="000000" w:fill="FFFFFF"/>
                <w:hideMark/>
              </w:tcPr>
            </w:tcPrChange>
          </w:tcPr>
          <w:p w14:paraId="0C33698B" w14:textId="02DD5494"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total capital charge for the NSLT health underwriting risk sub module.</w:t>
            </w:r>
          </w:p>
        </w:tc>
      </w:tr>
      <w:tr w:rsidR="00D27ADE" w:rsidRPr="0098574A" w14:paraId="3B73AC83" w14:textId="77777777" w:rsidTr="0031437B">
        <w:trPr>
          <w:trHeight w:val="285"/>
          <w:trPrChange w:id="852" w:author="Author">
            <w:trPr>
              <w:trHeight w:val="285"/>
            </w:trPr>
          </w:trPrChange>
        </w:trPr>
        <w:tc>
          <w:tcPr>
            <w:tcW w:w="8647" w:type="dxa"/>
            <w:gridSpan w:val="3"/>
            <w:tcBorders>
              <w:top w:val="nil"/>
              <w:left w:val="nil"/>
              <w:bottom w:val="nil"/>
              <w:right w:val="nil"/>
            </w:tcBorders>
            <w:shd w:val="clear" w:color="000000" w:fill="FFFFFF"/>
            <w:tcPrChange w:id="853" w:author="Author">
              <w:tcPr>
                <w:tcW w:w="9458" w:type="dxa"/>
                <w:gridSpan w:val="9"/>
                <w:tcBorders>
                  <w:top w:val="nil"/>
                  <w:left w:val="nil"/>
                  <w:bottom w:val="nil"/>
                  <w:right w:val="nil"/>
                </w:tcBorders>
                <w:shd w:val="clear" w:color="000000" w:fill="FFFFFF"/>
              </w:tcPr>
            </w:tcPrChange>
          </w:tcPr>
          <w:p w14:paraId="13048251" w14:textId="77777777" w:rsidR="00D27ADE" w:rsidRPr="0098574A" w:rsidRDefault="00D27ADE" w:rsidP="0098574A">
            <w:pPr>
              <w:spacing w:after="0" w:line="240" w:lineRule="auto"/>
              <w:ind w:left="239"/>
              <w:rPr>
                <w:rFonts w:ascii="Times New Roman" w:eastAsia="Times New Roman" w:hAnsi="Times New Roman" w:cs="Times New Roman"/>
                <w:b/>
                <w:bCs/>
                <w:sz w:val="20"/>
                <w:szCs w:val="20"/>
                <w:lang w:val="en-GB" w:eastAsia="es-ES"/>
              </w:rPr>
            </w:pPr>
          </w:p>
          <w:p w14:paraId="7146929E" w14:textId="000275F4" w:rsidR="00D27ADE" w:rsidRPr="0098574A" w:rsidRDefault="007A6C2F" w:rsidP="0098574A">
            <w:pPr>
              <w:spacing w:after="0" w:line="240" w:lineRule="auto"/>
              <w:ind w:left="239"/>
              <w:rPr>
                <w:rFonts w:ascii="Times New Roman" w:eastAsia="Times New Roman" w:hAnsi="Times New Roman" w:cs="Times New Roman"/>
                <w:b/>
                <w:bCs/>
                <w:sz w:val="20"/>
                <w:szCs w:val="20"/>
                <w:lang w:val="en-GB" w:eastAsia="es-ES"/>
              </w:rPr>
            </w:pPr>
            <w:r w:rsidRPr="0098574A">
              <w:rPr>
                <w:rFonts w:ascii="Times New Roman" w:eastAsia="Times New Roman" w:hAnsi="Times New Roman" w:cs="Times New Roman"/>
                <w:b/>
                <w:bCs/>
                <w:sz w:val="20"/>
                <w:szCs w:val="20"/>
                <w:lang w:val="en-GB" w:eastAsia="es-ES"/>
              </w:rPr>
              <w:t>Health catastrophe risk</w:t>
            </w:r>
          </w:p>
        </w:tc>
      </w:tr>
      <w:tr w:rsidR="00D27ADE" w:rsidRPr="0098574A" w14:paraId="3AB64255" w14:textId="77777777" w:rsidTr="0031437B">
        <w:trPr>
          <w:trHeight w:val="1119"/>
          <w:trPrChange w:id="854" w:author="Author">
            <w:trPr>
              <w:trHeight w:val="1119"/>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855"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2A59F838" w14:textId="2D8BF6D2"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7A6C2F" w:rsidRPr="0098574A">
              <w:rPr>
                <w:rFonts w:ascii="Times New Roman" w:eastAsia="Times New Roman" w:hAnsi="Times New Roman" w:cs="Times New Roman"/>
                <w:sz w:val="20"/>
                <w:szCs w:val="20"/>
                <w:lang w:val="en-GB" w:eastAsia="es-ES"/>
              </w:rPr>
              <w:t>5</w:t>
            </w:r>
            <w:r w:rsidRPr="0098574A">
              <w:rPr>
                <w:rFonts w:ascii="Times New Roman" w:eastAsia="Times New Roman" w:hAnsi="Times New Roman" w:cs="Times New Roman"/>
                <w:sz w:val="20"/>
                <w:szCs w:val="20"/>
                <w:lang w:val="en-GB" w:eastAsia="es-ES"/>
              </w:rPr>
              <w:t>00/C02</w:t>
            </w:r>
            <w:ins w:id="856" w:author="Author">
              <w:r w:rsidR="001D4C97">
                <w:rPr>
                  <w:rFonts w:ascii="Times New Roman" w:eastAsia="Times New Roman" w:hAnsi="Times New Roman" w:cs="Times New Roman"/>
                  <w:sz w:val="20"/>
                  <w:szCs w:val="20"/>
                  <w:lang w:val="en-GB" w:eastAsia="es-ES"/>
                </w:rPr>
                <w:t>5</w:t>
              </w:r>
            </w:ins>
            <w:del w:id="857" w:author="Author">
              <w:r w:rsidR="00D5008F" w:rsidRPr="0098574A" w:rsidDel="001D4C97">
                <w:rPr>
                  <w:rFonts w:ascii="Times New Roman" w:eastAsia="Times New Roman" w:hAnsi="Times New Roman" w:cs="Times New Roman"/>
                  <w:sz w:val="20"/>
                  <w:szCs w:val="20"/>
                  <w:lang w:val="en-GB" w:eastAsia="es-ES"/>
                </w:rPr>
                <w:delText>4</w:delText>
              </w:r>
            </w:del>
            <w:r w:rsidRPr="0098574A">
              <w:rPr>
                <w:rFonts w:ascii="Times New Roman" w:eastAsia="Times New Roman" w:hAnsi="Times New Roman" w:cs="Times New Roman"/>
                <w:sz w:val="20"/>
                <w:szCs w:val="20"/>
                <w:lang w:val="en-GB" w:eastAsia="es-ES"/>
              </w:rPr>
              <w:t>0</w:t>
            </w:r>
          </w:p>
          <w:p w14:paraId="78F62D7C" w14:textId="4D539F67" w:rsidR="007A6C2F" w:rsidRPr="0098574A" w:rsidRDefault="007A6C2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(B21)</w:t>
            </w:r>
          </w:p>
        </w:tc>
        <w:tc>
          <w:tcPr>
            <w:tcW w:w="2198" w:type="dxa"/>
            <w:tcBorders>
              <w:top w:val="single" w:sz="4" w:space="0" w:color="auto"/>
              <w:left w:val="nil"/>
              <w:bottom w:val="single" w:sz="4" w:space="0" w:color="auto"/>
              <w:right w:val="single" w:sz="4" w:space="0" w:color="auto"/>
            </w:tcBorders>
            <w:shd w:val="clear" w:color="000000" w:fill="FFFFFF"/>
            <w:hideMark/>
            <w:tcPrChange w:id="858" w:author="Author">
              <w:tcPr>
                <w:tcW w:w="2531" w:type="dxa"/>
                <w:gridSpan w:val="4"/>
                <w:tcBorders>
                  <w:top w:val="single" w:sz="4" w:space="0" w:color="auto"/>
                  <w:left w:val="nil"/>
                  <w:bottom w:val="single" w:sz="4" w:space="0" w:color="auto"/>
                  <w:right w:val="single" w:sz="4" w:space="0" w:color="auto"/>
                </w:tcBorders>
                <w:shd w:val="clear" w:color="000000" w:fill="FFFFFF"/>
                <w:hideMark/>
              </w:tcPr>
            </w:tcPrChange>
          </w:tcPr>
          <w:p w14:paraId="173BF705" w14:textId="36312EC4"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Net solvency  capital requirement for health catastrophe risks - Mass accident risk sub module</w:t>
            </w:r>
          </w:p>
        </w:tc>
        <w:tc>
          <w:tcPr>
            <w:tcW w:w="4819" w:type="dxa"/>
            <w:tcBorders>
              <w:top w:val="single" w:sz="4" w:space="0" w:color="auto"/>
              <w:left w:val="nil"/>
              <w:bottom w:val="single" w:sz="4" w:space="0" w:color="auto"/>
              <w:right w:val="single" w:sz="4" w:space="0" w:color="auto"/>
            </w:tcBorders>
            <w:shd w:val="clear" w:color="000000" w:fill="FFFFFF"/>
            <w:hideMark/>
            <w:tcPrChange w:id="859" w:author="Author">
              <w:tcPr>
                <w:tcW w:w="5297" w:type="dxa"/>
                <w:gridSpan w:val="3"/>
                <w:tcBorders>
                  <w:top w:val="single" w:sz="4" w:space="0" w:color="auto"/>
                  <w:left w:val="nil"/>
                  <w:bottom w:val="single" w:sz="4" w:space="0" w:color="auto"/>
                  <w:right w:val="single" w:sz="4" w:space="0" w:color="auto"/>
                </w:tcBorders>
                <w:shd w:val="clear" w:color="000000" w:fill="FFFFFF"/>
                <w:hideMark/>
              </w:tcPr>
            </w:tcPrChange>
          </w:tcPr>
          <w:p w14:paraId="72802FCA" w14:textId="17DBE64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net solvency capital requirement for the mass risk sub-module calculated after loss absorbing capacity of technical provisions</w:t>
            </w:r>
          </w:p>
        </w:tc>
      </w:tr>
      <w:tr w:rsidR="00D27ADE" w:rsidRPr="0098574A" w14:paraId="69DBC73D" w14:textId="77777777" w:rsidTr="0031437B">
        <w:trPr>
          <w:trHeight w:val="1108"/>
          <w:trPrChange w:id="860" w:author="Author">
            <w:trPr>
              <w:trHeight w:val="1108"/>
            </w:trPr>
          </w:trPrChange>
        </w:trPr>
        <w:tc>
          <w:tcPr>
            <w:tcW w:w="1630" w:type="dxa"/>
            <w:tcBorders>
              <w:top w:val="nil"/>
              <w:left w:val="single" w:sz="4" w:space="0" w:color="auto"/>
              <w:bottom w:val="single" w:sz="4" w:space="0" w:color="auto"/>
              <w:right w:val="single" w:sz="4" w:space="0" w:color="auto"/>
            </w:tcBorders>
            <w:shd w:val="clear" w:color="000000" w:fill="FFFFFF"/>
            <w:tcPrChange w:id="861" w:author="Author">
              <w:tcPr>
                <w:tcW w:w="1630" w:type="dxa"/>
                <w:gridSpan w:val="2"/>
                <w:tcBorders>
                  <w:top w:val="nil"/>
                  <w:left w:val="single" w:sz="4" w:space="0" w:color="auto"/>
                  <w:bottom w:val="single" w:sz="4" w:space="0" w:color="auto"/>
                  <w:right w:val="single" w:sz="4" w:space="0" w:color="auto"/>
                </w:tcBorders>
                <w:shd w:val="clear" w:color="000000" w:fill="FFFFFF"/>
              </w:tcPr>
            </w:tcPrChange>
          </w:tcPr>
          <w:p w14:paraId="62E0230A" w14:textId="6D889C1F"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7A6C2F" w:rsidRPr="0098574A">
              <w:rPr>
                <w:rFonts w:ascii="Times New Roman" w:eastAsia="Times New Roman" w:hAnsi="Times New Roman" w:cs="Times New Roman"/>
                <w:sz w:val="20"/>
                <w:szCs w:val="20"/>
                <w:lang w:val="en-GB" w:eastAsia="es-ES"/>
              </w:rPr>
              <w:t>5</w:t>
            </w:r>
            <w:r w:rsidRPr="0098574A">
              <w:rPr>
                <w:rFonts w:ascii="Times New Roman" w:eastAsia="Times New Roman" w:hAnsi="Times New Roman" w:cs="Times New Roman"/>
                <w:sz w:val="20"/>
                <w:szCs w:val="20"/>
                <w:lang w:val="en-GB" w:eastAsia="es-ES"/>
              </w:rPr>
              <w:t>00/C02</w:t>
            </w:r>
            <w:ins w:id="862" w:author="Author">
              <w:r w:rsidR="001D4C97">
                <w:rPr>
                  <w:rFonts w:ascii="Times New Roman" w:eastAsia="Times New Roman" w:hAnsi="Times New Roman" w:cs="Times New Roman"/>
                  <w:sz w:val="20"/>
                  <w:szCs w:val="20"/>
                  <w:lang w:val="en-GB" w:eastAsia="es-ES"/>
                </w:rPr>
                <w:t>6</w:t>
              </w:r>
            </w:ins>
            <w:del w:id="863" w:author="Author">
              <w:r w:rsidR="00D5008F" w:rsidRPr="0098574A" w:rsidDel="001D4C97">
                <w:rPr>
                  <w:rFonts w:ascii="Times New Roman" w:eastAsia="Times New Roman" w:hAnsi="Times New Roman" w:cs="Times New Roman"/>
                  <w:sz w:val="20"/>
                  <w:szCs w:val="20"/>
                  <w:lang w:val="en-GB" w:eastAsia="es-ES"/>
                </w:rPr>
                <w:delText>5</w:delText>
              </w:r>
            </w:del>
            <w:r w:rsidRPr="0098574A">
              <w:rPr>
                <w:rFonts w:ascii="Times New Roman" w:eastAsia="Times New Roman" w:hAnsi="Times New Roman" w:cs="Times New Roman"/>
                <w:sz w:val="20"/>
                <w:szCs w:val="20"/>
                <w:lang w:val="en-GB" w:eastAsia="es-ES"/>
              </w:rPr>
              <w:t>0</w:t>
            </w:r>
          </w:p>
          <w:p w14:paraId="0597EE3E" w14:textId="4E3D4B80" w:rsidR="007A6C2F" w:rsidRPr="0098574A" w:rsidRDefault="007A6C2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(A21)</w:t>
            </w:r>
          </w:p>
        </w:tc>
        <w:tc>
          <w:tcPr>
            <w:tcW w:w="2198" w:type="dxa"/>
            <w:tcBorders>
              <w:top w:val="nil"/>
              <w:left w:val="nil"/>
              <w:bottom w:val="single" w:sz="4" w:space="0" w:color="auto"/>
              <w:right w:val="single" w:sz="4" w:space="0" w:color="auto"/>
            </w:tcBorders>
            <w:shd w:val="clear" w:color="000000" w:fill="FFFFFF"/>
            <w:hideMark/>
            <w:tcPrChange w:id="864" w:author="Author">
              <w:tcPr>
                <w:tcW w:w="2531" w:type="dxa"/>
                <w:gridSpan w:val="4"/>
                <w:tcBorders>
                  <w:top w:val="nil"/>
                  <w:left w:val="nil"/>
                  <w:bottom w:val="single" w:sz="4" w:space="0" w:color="auto"/>
                  <w:right w:val="single" w:sz="4" w:space="0" w:color="auto"/>
                </w:tcBorders>
                <w:shd w:val="clear" w:color="000000" w:fill="FFFFFF"/>
                <w:hideMark/>
              </w:tcPr>
            </w:tcPrChange>
          </w:tcPr>
          <w:p w14:paraId="309B7EB7" w14:textId="3CB1C5E3"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Gross solvency capital requirement for health catastrophe risks - Mass accident risk sub module</w:t>
            </w:r>
          </w:p>
        </w:tc>
        <w:tc>
          <w:tcPr>
            <w:tcW w:w="4819" w:type="dxa"/>
            <w:tcBorders>
              <w:top w:val="nil"/>
              <w:left w:val="nil"/>
              <w:bottom w:val="single" w:sz="4" w:space="0" w:color="auto"/>
              <w:right w:val="single" w:sz="4" w:space="0" w:color="auto"/>
            </w:tcBorders>
            <w:shd w:val="clear" w:color="000000" w:fill="FFFFFF"/>
            <w:hideMark/>
            <w:tcPrChange w:id="865" w:author="Author">
              <w:tcPr>
                <w:tcW w:w="5297" w:type="dxa"/>
                <w:gridSpan w:val="3"/>
                <w:tcBorders>
                  <w:top w:val="nil"/>
                  <w:left w:val="nil"/>
                  <w:bottom w:val="single" w:sz="4" w:space="0" w:color="auto"/>
                  <w:right w:val="single" w:sz="4" w:space="0" w:color="auto"/>
                </w:tcBorders>
                <w:shd w:val="clear" w:color="000000" w:fill="FFFFFF"/>
                <w:hideMark/>
              </w:tcPr>
            </w:tcPrChange>
          </w:tcPr>
          <w:p w14:paraId="2D5C5C4E" w14:textId="0B0171A1" w:rsidR="007972A5"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The gross solvency capital requirement for the mass risk sub-module, calculated before loss absorbing capacity of technical provisions. </w:t>
            </w:r>
          </w:p>
          <w:p w14:paraId="5859032D" w14:textId="54D64243" w:rsidR="00D27ADE" w:rsidRPr="0098574A" w:rsidRDefault="00D27ADE" w:rsidP="00FB7533">
            <w:pPr>
              <w:spacing w:after="0" w:line="240" w:lineRule="auto"/>
              <w:ind w:left="22"/>
              <w:rPr>
                <w:rFonts w:ascii="Times New Roman" w:eastAsia="Times New Roman" w:hAnsi="Times New Roman" w:cs="Times New Roman"/>
                <w:sz w:val="20"/>
                <w:szCs w:val="20"/>
                <w:lang w:val="en-GB" w:eastAsia="es-ES"/>
              </w:rPr>
            </w:pPr>
          </w:p>
        </w:tc>
      </w:tr>
      <w:tr w:rsidR="00D27ADE" w:rsidRPr="0098574A" w14:paraId="19931584" w14:textId="77777777" w:rsidTr="0031437B">
        <w:trPr>
          <w:trHeight w:val="982"/>
          <w:trPrChange w:id="866" w:author="Author">
            <w:trPr>
              <w:trHeight w:val="982"/>
            </w:trPr>
          </w:trPrChange>
        </w:trPr>
        <w:tc>
          <w:tcPr>
            <w:tcW w:w="1630" w:type="dxa"/>
            <w:tcBorders>
              <w:top w:val="nil"/>
              <w:left w:val="single" w:sz="4" w:space="0" w:color="auto"/>
              <w:bottom w:val="single" w:sz="4" w:space="0" w:color="auto"/>
              <w:right w:val="single" w:sz="4" w:space="0" w:color="auto"/>
            </w:tcBorders>
            <w:shd w:val="clear" w:color="000000" w:fill="FFFFFF"/>
            <w:tcPrChange w:id="867" w:author="Author">
              <w:tcPr>
                <w:tcW w:w="1630" w:type="dxa"/>
                <w:gridSpan w:val="2"/>
                <w:tcBorders>
                  <w:top w:val="nil"/>
                  <w:left w:val="single" w:sz="4" w:space="0" w:color="auto"/>
                  <w:bottom w:val="single" w:sz="4" w:space="0" w:color="auto"/>
                  <w:right w:val="single" w:sz="4" w:space="0" w:color="auto"/>
                </w:tcBorders>
                <w:shd w:val="clear" w:color="000000" w:fill="FFFFFF"/>
              </w:tcPr>
            </w:tcPrChange>
          </w:tcPr>
          <w:p w14:paraId="3A56CCC8" w14:textId="2CDA3631"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7A6C2F" w:rsidRPr="0098574A">
              <w:rPr>
                <w:rFonts w:ascii="Times New Roman" w:eastAsia="Times New Roman" w:hAnsi="Times New Roman" w:cs="Times New Roman"/>
                <w:sz w:val="20"/>
                <w:szCs w:val="20"/>
                <w:lang w:val="en-GB" w:eastAsia="es-ES"/>
              </w:rPr>
              <w:t>5</w:t>
            </w:r>
            <w:r w:rsidRPr="0098574A">
              <w:rPr>
                <w:rFonts w:ascii="Times New Roman" w:eastAsia="Times New Roman" w:hAnsi="Times New Roman" w:cs="Times New Roman"/>
                <w:sz w:val="20"/>
                <w:szCs w:val="20"/>
                <w:lang w:val="en-GB" w:eastAsia="es-ES"/>
              </w:rPr>
              <w:t>10/C02</w:t>
            </w:r>
            <w:ins w:id="868" w:author="Author">
              <w:r w:rsidR="001D4C97">
                <w:rPr>
                  <w:rFonts w:ascii="Times New Roman" w:eastAsia="Times New Roman" w:hAnsi="Times New Roman" w:cs="Times New Roman"/>
                  <w:sz w:val="20"/>
                  <w:szCs w:val="20"/>
                  <w:lang w:val="en-GB" w:eastAsia="es-ES"/>
                </w:rPr>
                <w:t>5</w:t>
              </w:r>
            </w:ins>
            <w:del w:id="869" w:author="Author">
              <w:r w:rsidR="00D5008F" w:rsidRPr="0098574A" w:rsidDel="001D4C97">
                <w:rPr>
                  <w:rFonts w:ascii="Times New Roman" w:eastAsia="Times New Roman" w:hAnsi="Times New Roman" w:cs="Times New Roman"/>
                  <w:sz w:val="20"/>
                  <w:szCs w:val="20"/>
                  <w:lang w:val="en-GB" w:eastAsia="es-ES"/>
                </w:rPr>
                <w:delText>4</w:delText>
              </w:r>
            </w:del>
            <w:r w:rsidRPr="0098574A">
              <w:rPr>
                <w:rFonts w:ascii="Times New Roman" w:eastAsia="Times New Roman" w:hAnsi="Times New Roman" w:cs="Times New Roman"/>
                <w:sz w:val="20"/>
                <w:szCs w:val="20"/>
                <w:lang w:val="en-GB" w:eastAsia="es-ES"/>
              </w:rPr>
              <w:t>0</w:t>
            </w:r>
          </w:p>
          <w:p w14:paraId="4F95B8A0" w14:textId="7FCB7FAC" w:rsidR="007A6C2F" w:rsidRPr="0098574A" w:rsidRDefault="007A6C2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(B22)</w:t>
            </w:r>
          </w:p>
        </w:tc>
        <w:tc>
          <w:tcPr>
            <w:tcW w:w="2198" w:type="dxa"/>
            <w:tcBorders>
              <w:top w:val="nil"/>
              <w:left w:val="nil"/>
              <w:bottom w:val="single" w:sz="4" w:space="0" w:color="auto"/>
              <w:right w:val="single" w:sz="4" w:space="0" w:color="auto"/>
            </w:tcBorders>
            <w:shd w:val="clear" w:color="000000" w:fill="FFFFFF"/>
            <w:hideMark/>
            <w:tcPrChange w:id="870" w:author="Author">
              <w:tcPr>
                <w:tcW w:w="2531" w:type="dxa"/>
                <w:gridSpan w:val="4"/>
                <w:tcBorders>
                  <w:top w:val="nil"/>
                  <w:left w:val="nil"/>
                  <w:bottom w:val="single" w:sz="4" w:space="0" w:color="auto"/>
                  <w:right w:val="single" w:sz="4" w:space="0" w:color="auto"/>
                </w:tcBorders>
                <w:shd w:val="clear" w:color="000000" w:fill="FFFFFF"/>
                <w:hideMark/>
              </w:tcPr>
            </w:tcPrChange>
          </w:tcPr>
          <w:p w14:paraId="3DD8B255" w14:textId="71D048AA"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Net solvency  capital requirement for health catastrophe risks - Accident concentration risk</w:t>
            </w:r>
          </w:p>
        </w:tc>
        <w:tc>
          <w:tcPr>
            <w:tcW w:w="4819" w:type="dxa"/>
            <w:tcBorders>
              <w:top w:val="nil"/>
              <w:left w:val="nil"/>
              <w:bottom w:val="single" w:sz="4" w:space="0" w:color="auto"/>
              <w:right w:val="single" w:sz="4" w:space="0" w:color="auto"/>
            </w:tcBorders>
            <w:shd w:val="clear" w:color="000000" w:fill="FFFFFF"/>
            <w:hideMark/>
            <w:tcPrChange w:id="871" w:author="Author">
              <w:tcPr>
                <w:tcW w:w="5297" w:type="dxa"/>
                <w:gridSpan w:val="3"/>
                <w:tcBorders>
                  <w:top w:val="nil"/>
                  <w:left w:val="nil"/>
                  <w:bottom w:val="single" w:sz="4" w:space="0" w:color="auto"/>
                  <w:right w:val="single" w:sz="4" w:space="0" w:color="auto"/>
                </w:tcBorders>
                <w:shd w:val="clear" w:color="000000" w:fill="FFFFFF"/>
                <w:hideMark/>
              </w:tcPr>
            </w:tcPrChange>
          </w:tcPr>
          <w:p w14:paraId="3D3E4969" w14:textId="5E80912D"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net solvency capital requirement for the accident concentration risk sub-module, calculated after loss absorbing capacity of technical provisions</w:t>
            </w:r>
          </w:p>
        </w:tc>
      </w:tr>
      <w:tr w:rsidR="00D27ADE" w:rsidRPr="0098574A" w14:paraId="6D1E9F94" w14:textId="77777777" w:rsidTr="0031437B">
        <w:trPr>
          <w:trHeight w:val="708"/>
          <w:trPrChange w:id="872" w:author="Author">
            <w:trPr>
              <w:trHeight w:val="708"/>
            </w:trPr>
          </w:trPrChange>
        </w:trPr>
        <w:tc>
          <w:tcPr>
            <w:tcW w:w="1630" w:type="dxa"/>
            <w:tcBorders>
              <w:top w:val="nil"/>
              <w:left w:val="single" w:sz="4" w:space="0" w:color="auto"/>
              <w:bottom w:val="single" w:sz="4" w:space="0" w:color="auto"/>
              <w:right w:val="single" w:sz="4" w:space="0" w:color="auto"/>
            </w:tcBorders>
            <w:shd w:val="clear" w:color="000000" w:fill="FFFFFF"/>
            <w:tcPrChange w:id="873" w:author="Author">
              <w:tcPr>
                <w:tcW w:w="1630" w:type="dxa"/>
                <w:gridSpan w:val="2"/>
                <w:tcBorders>
                  <w:top w:val="nil"/>
                  <w:left w:val="single" w:sz="4" w:space="0" w:color="auto"/>
                  <w:bottom w:val="single" w:sz="4" w:space="0" w:color="auto"/>
                  <w:right w:val="single" w:sz="4" w:space="0" w:color="auto"/>
                </w:tcBorders>
                <w:shd w:val="clear" w:color="000000" w:fill="FFFFFF"/>
              </w:tcPr>
            </w:tcPrChange>
          </w:tcPr>
          <w:p w14:paraId="1BB2EF79" w14:textId="4A5DC30D"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7A6C2F" w:rsidRPr="0098574A">
              <w:rPr>
                <w:rFonts w:ascii="Times New Roman" w:eastAsia="Times New Roman" w:hAnsi="Times New Roman" w:cs="Times New Roman"/>
                <w:sz w:val="20"/>
                <w:szCs w:val="20"/>
                <w:lang w:val="en-GB" w:eastAsia="es-ES"/>
              </w:rPr>
              <w:t>5</w:t>
            </w:r>
            <w:r w:rsidRPr="0098574A">
              <w:rPr>
                <w:rFonts w:ascii="Times New Roman" w:eastAsia="Times New Roman" w:hAnsi="Times New Roman" w:cs="Times New Roman"/>
                <w:sz w:val="20"/>
                <w:szCs w:val="20"/>
                <w:lang w:val="en-GB" w:eastAsia="es-ES"/>
              </w:rPr>
              <w:t>10/C02</w:t>
            </w:r>
            <w:ins w:id="874" w:author="Author">
              <w:r w:rsidR="001D4C97">
                <w:rPr>
                  <w:rFonts w:ascii="Times New Roman" w:eastAsia="Times New Roman" w:hAnsi="Times New Roman" w:cs="Times New Roman"/>
                  <w:sz w:val="20"/>
                  <w:szCs w:val="20"/>
                  <w:lang w:val="en-GB" w:eastAsia="es-ES"/>
                </w:rPr>
                <w:t>6</w:t>
              </w:r>
            </w:ins>
            <w:del w:id="875" w:author="Author">
              <w:r w:rsidR="00D5008F" w:rsidRPr="0098574A" w:rsidDel="001D4C97">
                <w:rPr>
                  <w:rFonts w:ascii="Times New Roman" w:eastAsia="Times New Roman" w:hAnsi="Times New Roman" w:cs="Times New Roman"/>
                  <w:sz w:val="20"/>
                  <w:szCs w:val="20"/>
                  <w:lang w:val="en-GB" w:eastAsia="es-ES"/>
                </w:rPr>
                <w:delText>5</w:delText>
              </w:r>
            </w:del>
            <w:r w:rsidRPr="0098574A">
              <w:rPr>
                <w:rFonts w:ascii="Times New Roman" w:eastAsia="Times New Roman" w:hAnsi="Times New Roman" w:cs="Times New Roman"/>
                <w:sz w:val="20"/>
                <w:szCs w:val="20"/>
                <w:lang w:val="en-GB" w:eastAsia="es-ES"/>
              </w:rPr>
              <w:t>0</w:t>
            </w:r>
          </w:p>
          <w:p w14:paraId="6012C3B8" w14:textId="38AAE4C6" w:rsidR="007A6C2F" w:rsidRPr="0098574A" w:rsidRDefault="007A6C2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(A22)</w:t>
            </w:r>
          </w:p>
        </w:tc>
        <w:tc>
          <w:tcPr>
            <w:tcW w:w="2198" w:type="dxa"/>
            <w:tcBorders>
              <w:top w:val="nil"/>
              <w:left w:val="nil"/>
              <w:bottom w:val="single" w:sz="4" w:space="0" w:color="auto"/>
              <w:right w:val="single" w:sz="4" w:space="0" w:color="auto"/>
            </w:tcBorders>
            <w:shd w:val="clear" w:color="000000" w:fill="FFFFFF"/>
            <w:hideMark/>
            <w:tcPrChange w:id="876" w:author="Author">
              <w:tcPr>
                <w:tcW w:w="2531" w:type="dxa"/>
                <w:gridSpan w:val="4"/>
                <w:tcBorders>
                  <w:top w:val="nil"/>
                  <w:left w:val="nil"/>
                  <w:bottom w:val="single" w:sz="4" w:space="0" w:color="auto"/>
                  <w:right w:val="single" w:sz="4" w:space="0" w:color="auto"/>
                </w:tcBorders>
                <w:shd w:val="clear" w:color="000000" w:fill="FFFFFF"/>
                <w:hideMark/>
              </w:tcPr>
            </w:tcPrChange>
          </w:tcPr>
          <w:p w14:paraId="4AEB507F" w14:textId="7AD5D1F6"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Gross solvency capital requirement for health catastrophe risks- Accident concentration risk</w:t>
            </w:r>
          </w:p>
        </w:tc>
        <w:tc>
          <w:tcPr>
            <w:tcW w:w="4819" w:type="dxa"/>
            <w:tcBorders>
              <w:top w:val="nil"/>
              <w:left w:val="nil"/>
              <w:bottom w:val="single" w:sz="4" w:space="0" w:color="auto"/>
              <w:right w:val="single" w:sz="4" w:space="0" w:color="auto"/>
            </w:tcBorders>
            <w:shd w:val="clear" w:color="000000" w:fill="FFFFFF"/>
            <w:hideMark/>
            <w:tcPrChange w:id="877" w:author="Author">
              <w:tcPr>
                <w:tcW w:w="5297" w:type="dxa"/>
                <w:gridSpan w:val="3"/>
                <w:tcBorders>
                  <w:top w:val="nil"/>
                  <w:left w:val="nil"/>
                  <w:bottom w:val="single" w:sz="4" w:space="0" w:color="auto"/>
                  <w:right w:val="single" w:sz="4" w:space="0" w:color="auto"/>
                </w:tcBorders>
                <w:shd w:val="clear" w:color="000000" w:fill="FFFFFF"/>
                <w:hideMark/>
              </w:tcPr>
            </w:tcPrChange>
          </w:tcPr>
          <w:p w14:paraId="67336E64" w14:textId="77E4CA57" w:rsidR="007972A5"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The gross solvency capital requirement for the accident concentration risk sub-module calculated before loss absorbing capacity of technical provisions.  </w:t>
            </w:r>
          </w:p>
          <w:p w14:paraId="407BEC22" w14:textId="70FE0768"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p>
        </w:tc>
      </w:tr>
      <w:tr w:rsidR="00D27ADE" w:rsidRPr="0098574A" w14:paraId="12A15449" w14:textId="77777777" w:rsidTr="0031437B">
        <w:trPr>
          <w:trHeight w:val="1053"/>
          <w:trPrChange w:id="878" w:author="Author">
            <w:trPr>
              <w:trHeight w:val="1053"/>
            </w:trPr>
          </w:trPrChange>
        </w:trPr>
        <w:tc>
          <w:tcPr>
            <w:tcW w:w="1630" w:type="dxa"/>
            <w:tcBorders>
              <w:top w:val="nil"/>
              <w:left w:val="single" w:sz="4" w:space="0" w:color="auto"/>
              <w:bottom w:val="single" w:sz="4" w:space="0" w:color="auto"/>
              <w:right w:val="single" w:sz="4" w:space="0" w:color="auto"/>
            </w:tcBorders>
            <w:shd w:val="clear" w:color="000000" w:fill="FFFFFF"/>
            <w:tcPrChange w:id="879" w:author="Author">
              <w:tcPr>
                <w:tcW w:w="1630" w:type="dxa"/>
                <w:gridSpan w:val="2"/>
                <w:tcBorders>
                  <w:top w:val="nil"/>
                  <w:left w:val="single" w:sz="4" w:space="0" w:color="auto"/>
                  <w:bottom w:val="single" w:sz="4" w:space="0" w:color="auto"/>
                  <w:right w:val="single" w:sz="4" w:space="0" w:color="auto"/>
                </w:tcBorders>
                <w:shd w:val="clear" w:color="000000" w:fill="FFFFFF"/>
              </w:tcPr>
            </w:tcPrChange>
          </w:tcPr>
          <w:p w14:paraId="1DCD69C0" w14:textId="0A10ADFB"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326251" w:rsidRPr="0098574A">
              <w:rPr>
                <w:rFonts w:ascii="Times New Roman" w:eastAsia="Times New Roman" w:hAnsi="Times New Roman" w:cs="Times New Roman"/>
                <w:sz w:val="20"/>
                <w:szCs w:val="20"/>
                <w:lang w:val="en-GB" w:eastAsia="es-ES"/>
              </w:rPr>
              <w:t>5</w:t>
            </w:r>
            <w:r w:rsidRPr="0098574A">
              <w:rPr>
                <w:rFonts w:ascii="Times New Roman" w:eastAsia="Times New Roman" w:hAnsi="Times New Roman" w:cs="Times New Roman"/>
                <w:sz w:val="20"/>
                <w:szCs w:val="20"/>
                <w:lang w:val="en-GB" w:eastAsia="es-ES"/>
              </w:rPr>
              <w:t>20/C02</w:t>
            </w:r>
            <w:ins w:id="880" w:author="Author">
              <w:r w:rsidR="001D4C97">
                <w:rPr>
                  <w:rFonts w:ascii="Times New Roman" w:eastAsia="Times New Roman" w:hAnsi="Times New Roman" w:cs="Times New Roman"/>
                  <w:sz w:val="20"/>
                  <w:szCs w:val="20"/>
                  <w:lang w:val="en-GB" w:eastAsia="es-ES"/>
                </w:rPr>
                <w:t>5</w:t>
              </w:r>
            </w:ins>
            <w:del w:id="881" w:author="Author">
              <w:r w:rsidR="00D5008F" w:rsidRPr="0098574A" w:rsidDel="001D4C97">
                <w:rPr>
                  <w:rFonts w:ascii="Times New Roman" w:eastAsia="Times New Roman" w:hAnsi="Times New Roman" w:cs="Times New Roman"/>
                  <w:sz w:val="20"/>
                  <w:szCs w:val="20"/>
                  <w:lang w:val="en-GB" w:eastAsia="es-ES"/>
                </w:rPr>
                <w:delText>4</w:delText>
              </w:r>
            </w:del>
            <w:r w:rsidRPr="0098574A">
              <w:rPr>
                <w:rFonts w:ascii="Times New Roman" w:eastAsia="Times New Roman" w:hAnsi="Times New Roman" w:cs="Times New Roman"/>
                <w:sz w:val="20"/>
                <w:szCs w:val="20"/>
                <w:lang w:val="en-GB" w:eastAsia="es-ES"/>
              </w:rPr>
              <w:t>0</w:t>
            </w:r>
          </w:p>
          <w:p w14:paraId="4B21B2E3" w14:textId="04B52B13" w:rsidR="00326251" w:rsidRPr="0098574A" w:rsidRDefault="00326251">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(B23)</w:t>
            </w:r>
          </w:p>
        </w:tc>
        <w:tc>
          <w:tcPr>
            <w:tcW w:w="2198" w:type="dxa"/>
            <w:tcBorders>
              <w:top w:val="nil"/>
              <w:left w:val="nil"/>
              <w:bottom w:val="single" w:sz="4" w:space="0" w:color="auto"/>
              <w:right w:val="single" w:sz="4" w:space="0" w:color="auto"/>
            </w:tcBorders>
            <w:shd w:val="clear" w:color="000000" w:fill="FFFFFF"/>
            <w:hideMark/>
            <w:tcPrChange w:id="882" w:author="Author">
              <w:tcPr>
                <w:tcW w:w="2531" w:type="dxa"/>
                <w:gridSpan w:val="4"/>
                <w:tcBorders>
                  <w:top w:val="nil"/>
                  <w:left w:val="nil"/>
                  <w:bottom w:val="single" w:sz="4" w:space="0" w:color="auto"/>
                  <w:right w:val="single" w:sz="4" w:space="0" w:color="auto"/>
                </w:tcBorders>
                <w:shd w:val="clear" w:color="000000" w:fill="FFFFFF"/>
                <w:hideMark/>
              </w:tcPr>
            </w:tcPrChange>
          </w:tcPr>
          <w:p w14:paraId="66D898A3" w14:textId="37DD4CD8"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Net solvency capital requirement  for health catastrophe risks - Pandemic risk</w:t>
            </w:r>
          </w:p>
        </w:tc>
        <w:tc>
          <w:tcPr>
            <w:tcW w:w="4819" w:type="dxa"/>
            <w:tcBorders>
              <w:top w:val="nil"/>
              <w:left w:val="nil"/>
              <w:bottom w:val="single" w:sz="4" w:space="0" w:color="auto"/>
              <w:right w:val="single" w:sz="4" w:space="0" w:color="auto"/>
            </w:tcBorders>
            <w:shd w:val="clear" w:color="000000" w:fill="FFFFFF"/>
            <w:hideMark/>
            <w:tcPrChange w:id="883" w:author="Author">
              <w:tcPr>
                <w:tcW w:w="5297" w:type="dxa"/>
                <w:gridSpan w:val="3"/>
                <w:tcBorders>
                  <w:top w:val="nil"/>
                  <w:left w:val="nil"/>
                  <w:bottom w:val="single" w:sz="4" w:space="0" w:color="auto"/>
                  <w:right w:val="single" w:sz="4" w:space="0" w:color="auto"/>
                </w:tcBorders>
                <w:shd w:val="clear" w:color="000000" w:fill="FFFFFF"/>
                <w:hideMark/>
              </w:tcPr>
            </w:tcPrChange>
          </w:tcPr>
          <w:p w14:paraId="1E648DD1" w14:textId="216DDAFD"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net solvency capital requirement for the pandemic risk sub-module, calculated after loss absorbing capacity of technical provisions.</w:t>
            </w:r>
          </w:p>
        </w:tc>
      </w:tr>
      <w:tr w:rsidR="00D27ADE" w:rsidRPr="0098574A" w14:paraId="6373FD8E" w14:textId="77777777" w:rsidTr="0031437B">
        <w:trPr>
          <w:trHeight w:val="994"/>
          <w:trPrChange w:id="884" w:author="Author">
            <w:trPr>
              <w:trHeight w:val="994"/>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885"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664C1921" w14:textId="3CEF2B02"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FB7533" w:rsidRPr="0098574A">
              <w:rPr>
                <w:rFonts w:ascii="Times New Roman" w:eastAsia="Times New Roman" w:hAnsi="Times New Roman" w:cs="Times New Roman"/>
                <w:sz w:val="20"/>
                <w:szCs w:val="20"/>
                <w:lang w:val="en-GB" w:eastAsia="es-ES"/>
              </w:rPr>
              <w:t>5</w:t>
            </w:r>
            <w:r w:rsidRPr="0098574A">
              <w:rPr>
                <w:rFonts w:ascii="Times New Roman" w:eastAsia="Times New Roman" w:hAnsi="Times New Roman" w:cs="Times New Roman"/>
                <w:sz w:val="20"/>
                <w:szCs w:val="20"/>
                <w:lang w:val="en-GB" w:eastAsia="es-ES"/>
              </w:rPr>
              <w:t>20/C02</w:t>
            </w:r>
            <w:ins w:id="886" w:author="Author">
              <w:r w:rsidR="001D4C97">
                <w:rPr>
                  <w:rFonts w:ascii="Times New Roman" w:eastAsia="Times New Roman" w:hAnsi="Times New Roman" w:cs="Times New Roman"/>
                  <w:sz w:val="20"/>
                  <w:szCs w:val="20"/>
                  <w:lang w:val="en-GB" w:eastAsia="es-ES"/>
                </w:rPr>
                <w:t>6</w:t>
              </w:r>
            </w:ins>
            <w:del w:id="887" w:author="Author">
              <w:r w:rsidR="00D5008F" w:rsidRPr="0098574A" w:rsidDel="001D4C97">
                <w:rPr>
                  <w:rFonts w:ascii="Times New Roman" w:eastAsia="Times New Roman" w:hAnsi="Times New Roman" w:cs="Times New Roman"/>
                  <w:sz w:val="20"/>
                  <w:szCs w:val="20"/>
                  <w:lang w:val="en-GB" w:eastAsia="es-ES"/>
                </w:rPr>
                <w:delText>5</w:delText>
              </w:r>
            </w:del>
            <w:r w:rsidRPr="0098574A">
              <w:rPr>
                <w:rFonts w:ascii="Times New Roman" w:eastAsia="Times New Roman" w:hAnsi="Times New Roman" w:cs="Times New Roman"/>
                <w:sz w:val="20"/>
                <w:szCs w:val="20"/>
                <w:lang w:val="en-GB" w:eastAsia="es-ES"/>
              </w:rPr>
              <w:t>0</w:t>
            </w:r>
          </w:p>
          <w:p w14:paraId="320466D2" w14:textId="3CAF0E8A" w:rsidR="00326251" w:rsidRPr="0098574A" w:rsidRDefault="00326251">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(A23)</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Change w:id="888" w:author="Author">
              <w:tcPr>
                <w:tcW w:w="2531" w:type="dxa"/>
                <w:gridSpan w:val="4"/>
                <w:tcBorders>
                  <w:top w:val="single" w:sz="4" w:space="0" w:color="auto"/>
                  <w:left w:val="single" w:sz="4" w:space="0" w:color="auto"/>
                  <w:bottom w:val="single" w:sz="4" w:space="0" w:color="auto"/>
                  <w:right w:val="single" w:sz="4" w:space="0" w:color="auto"/>
                </w:tcBorders>
                <w:shd w:val="clear" w:color="000000" w:fill="FFFFFF"/>
                <w:hideMark/>
              </w:tcPr>
            </w:tcPrChange>
          </w:tcPr>
          <w:p w14:paraId="6DE95988" w14:textId="00A182F5"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Gross solvency  capital requirement  for health catastrophe risks - Pandemic risk</w:t>
            </w:r>
          </w:p>
        </w:tc>
        <w:tc>
          <w:tcPr>
            <w:tcW w:w="4819" w:type="dxa"/>
            <w:tcBorders>
              <w:top w:val="single" w:sz="4" w:space="0" w:color="auto"/>
              <w:left w:val="single" w:sz="4" w:space="0" w:color="auto"/>
              <w:bottom w:val="single" w:sz="4" w:space="0" w:color="auto"/>
              <w:right w:val="single" w:sz="4" w:space="0" w:color="auto"/>
            </w:tcBorders>
            <w:shd w:val="clear" w:color="000000" w:fill="FFFFFF"/>
            <w:hideMark/>
            <w:tcPrChange w:id="889" w:author="Author">
              <w:tcPr>
                <w:tcW w:w="5297" w:type="dxa"/>
                <w:gridSpan w:val="3"/>
                <w:tcBorders>
                  <w:top w:val="single" w:sz="4" w:space="0" w:color="auto"/>
                  <w:left w:val="single" w:sz="4" w:space="0" w:color="auto"/>
                  <w:bottom w:val="single" w:sz="4" w:space="0" w:color="auto"/>
                  <w:right w:val="single" w:sz="4" w:space="0" w:color="auto"/>
                </w:tcBorders>
                <w:shd w:val="clear" w:color="000000" w:fill="FFFFFF"/>
                <w:hideMark/>
              </w:tcPr>
            </w:tcPrChange>
          </w:tcPr>
          <w:p w14:paraId="0524197A" w14:textId="4F29A587" w:rsidR="007972A5"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The gross solvency capital requirement for the pandemic risk sub-module is calculated before loss absorbing capacity of technical provisions. </w:t>
            </w:r>
          </w:p>
          <w:p w14:paraId="2C1CAF0B" w14:textId="30812697" w:rsidR="00D27ADE" w:rsidRPr="0098574A" w:rsidRDefault="00D27ADE">
            <w:pPr>
              <w:spacing w:after="0" w:line="240" w:lineRule="auto"/>
              <w:rPr>
                <w:rFonts w:ascii="Times New Roman" w:eastAsia="Times New Roman" w:hAnsi="Times New Roman" w:cs="Times New Roman"/>
                <w:sz w:val="20"/>
                <w:szCs w:val="20"/>
                <w:lang w:val="en-GB" w:eastAsia="es-ES"/>
              </w:rPr>
            </w:pPr>
          </w:p>
        </w:tc>
      </w:tr>
      <w:tr w:rsidR="00D27ADE" w:rsidRPr="0098574A" w14:paraId="7AEBE37B" w14:textId="77777777" w:rsidTr="0031437B">
        <w:trPr>
          <w:trHeight w:val="1140"/>
          <w:trPrChange w:id="890" w:author="Author">
            <w:trPr>
              <w:trHeight w:val="1140"/>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891"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2237A541" w14:textId="3E51C7BD"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326251" w:rsidRPr="0098574A">
              <w:rPr>
                <w:rFonts w:ascii="Times New Roman" w:eastAsia="Times New Roman" w:hAnsi="Times New Roman" w:cs="Times New Roman"/>
                <w:sz w:val="20"/>
                <w:szCs w:val="20"/>
                <w:lang w:val="en-GB" w:eastAsia="es-ES"/>
              </w:rPr>
              <w:t>5</w:t>
            </w:r>
            <w:r w:rsidRPr="0098574A">
              <w:rPr>
                <w:rFonts w:ascii="Times New Roman" w:eastAsia="Times New Roman" w:hAnsi="Times New Roman" w:cs="Times New Roman"/>
                <w:sz w:val="20"/>
                <w:szCs w:val="20"/>
                <w:lang w:val="en-GB" w:eastAsia="es-ES"/>
              </w:rPr>
              <w:t>30/C02</w:t>
            </w:r>
            <w:ins w:id="892" w:author="Author">
              <w:r w:rsidR="001D4C97">
                <w:rPr>
                  <w:rFonts w:ascii="Times New Roman" w:eastAsia="Times New Roman" w:hAnsi="Times New Roman" w:cs="Times New Roman"/>
                  <w:sz w:val="20"/>
                  <w:szCs w:val="20"/>
                  <w:lang w:val="en-GB" w:eastAsia="es-ES"/>
                </w:rPr>
                <w:t>5</w:t>
              </w:r>
            </w:ins>
            <w:del w:id="893" w:author="Author">
              <w:r w:rsidR="00D5008F" w:rsidRPr="0098574A" w:rsidDel="001D4C97">
                <w:rPr>
                  <w:rFonts w:ascii="Times New Roman" w:eastAsia="Times New Roman" w:hAnsi="Times New Roman" w:cs="Times New Roman"/>
                  <w:sz w:val="20"/>
                  <w:szCs w:val="20"/>
                  <w:lang w:val="en-GB" w:eastAsia="es-ES"/>
                </w:rPr>
                <w:delText>4</w:delText>
              </w:r>
            </w:del>
            <w:r w:rsidRPr="0098574A">
              <w:rPr>
                <w:rFonts w:ascii="Times New Roman" w:eastAsia="Times New Roman" w:hAnsi="Times New Roman" w:cs="Times New Roman"/>
                <w:sz w:val="20"/>
                <w:szCs w:val="20"/>
                <w:lang w:val="en-GB" w:eastAsia="es-ES"/>
              </w:rPr>
              <w:t>0</w:t>
            </w:r>
          </w:p>
          <w:p w14:paraId="5BE1D045" w14:textId="56B5248D" w:rsidR="00326251" w:rsidRPr="0098574A" w:rsidRDefault="00326251">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(B24)</w:t>
            </w:r>
          </w:p>
        </w:tc>
        <w:tc>
          <w:tcPr>
            <w:tcW w:w="2198" w:type="dxa"/>
            <w:tcBorders>
              <w:top w:val="single" w:sz="4" w:space="0" w:color="auto"/>
              <w:left w:val="nil"/>
              <w:bottom w:val="single" w:sz="4" w:space="0" w:color="auto"/>
              <w:right w:val="single" w:sz="4" w:space="0" w:color="auto"/>
            </w:tcBorders>
            <w:shd w:val="clear" w:color="000000" w:fill="FFFFFF"/>
            <w:hideMark/>
            <w:tcPrChange w:id="894" w:author="Author">
              <w:tcPr>
                <w:tcW w:w="2531" w:type="dxa"/>
                <w:gridSpan w:val="4"/>
                <w:tcBorders>
                  <w:top w:val="single" w:sz="4" w:space="0" w:color="auto"/>
                  <w:left w:val="nil"/>
                  <w:bottom w:val="single" w:sz="4" w:space="0" w:color="auto"/>
                  <w:right w:val="single" w:sz="4" w:space="0" w:color="auto"/>
                </w:tcBorders>
                <w:shd w:val="clear" w:color="000000" w:fill="FFFFFF"/>
                <w:hideMark/>
              </w:tcPr>
            </w:tcPrChange>
          </w:tcPr>
          <w:p w14:paraId="00FFBC7D"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Diversification within health catastrophe risk - Net</w:t>
            </w:r>
          </w:p>
        </w:tc>
        <w:tc>
          <w:tcPr>
            <w:tcW w:w="4819" w:type="dxa"/>
            <w:tcBorders>
              <w:top w:val="single" w:sz="4" w:space="0" w:color="auto"/>
              <w:left w:val="nil"/>
              <w:bottom w:val="single" w:sz="4" w:space="0" w:color="auto"/>
              <w:right w:val="single" w:sz="4" w:space="0" w:color="auto"/>
            </w:tcBorders>
            <w:shd w:val="clear" w:color="000000" w:fill="FFFFFF"/>
            <w:hideMark/>
            <w:tcPrChange w:id="895" w:author="Author">
              <w:tcPr>
                <w:tcW w:w="5297" w:type="dxa"/>
                <w:gridSpan w:val="3"/>
                <w:tcBorders>
                  <w:top w:val="single" w:sz="4" w:space="0" w:color="auto"/>
                  <w:left w:val="nil"/>
                  <w:bottom w:val="single" w:sz="4" w:space="0" w:color="auto"/>
                  <w:right w:val="single" w:sz="4" w:space="0" w:color="auto"/>
                </w:tcBorders>
                <w:shd w:val="clear" w:color="000000" w:fill="FFFFFF"/>
                <w:hideMark/>
              </w:tcPr>
            </w:tcPrChange>
          </w:tcPr>
          <w:p w14:paraId="6DEEBD95" w14:textId="2634CE72"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diversification effect within the health catastrophe risk sub-module as a result of the aggregation of the capital requirements for the risks of a mass accident, accident concentration and pandemic risk, calculated after loss absorbing capacity of technical provisions</w:t>
            </w:r>
          </w:p>
        </w:tc>
      </w:tr>
      <w:tr w:rsidR="00D27ADE" w:rsidRPr="0098574A" w14:paraId="790AF737" w14:textId="77777777" w:rsidTr="0031437B">
        <w:trPr>
          <w:trHeight w:val="1140"/>
          <w:trPrChange w:id="896" w:author="Author">
            <w:trPr>
              <w:trHeight w:val="1140"/>
            </w:trPr>
          </w:trPrChange>
        </w:trPr>
        <w:tc>
          <w:tcPr>
            <w:tcW w:w="1630" w:type="dxa"/>
            <w:tcBorders>
              <w:top w:val="nil"/>
              <w:left w:val="single" w:sz="4" w:space="0" w:color="auto"/>
              <w:bottom w:val="single" w:sz="4" w:space="0" w:color="auto"/>
              <w:right w:val="single" w:sz="4" w:space="0" w:color="auto"/>
            </w:tcBorders>
            <w:shd w:val="clear" w:color="000000" w:fill="FFFFFF"/>
            <w:tcPrChange w:id="897" w:author="Author">
              <w:tcPr>
                <w:tcW w:w="1630" w:type="dxa"/>
                <w:gridSpan w:val="2"/>
                <w:tcBorders>
                  <w:top w:val="nil"/>
                  <w:left w:val="single" w:sz="4" w:space="0" w:color="auto"/>
                  <w:bottom w:val="single" w:sz="4" w:space="0" w:color="auto"/>
                  <w:right w:val="single" w:sz="4" w:space="0" w:color="auto"/>
                </w:tcBorders>
                <w:shd w:val="clear" w:color="000000" w:fill="FFFFFF"/>
              </w:tcPr>
            </w:tcPrChange>
          </w:tcPr>
          <w:p w14:paraId="55C0B458" w14:textId="62687998"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326251" w:rsidRPr="0098574A">
              <w:rPr>
                <w:rFonts w:ascii="Times New Roman" w:eastAsia="Times New Roman" w:hAnsi="Times New Roman" w:cs="Times New Roman"/>
                <w:sz w:val="20"/>
                <w:szCs w:val="20"/>
                <w:lang w:val="en-GB" w:eastAsia="es-ES"/>
              </w:rPr>
              <w:t>53</w:t>
            </w:r>
            <w:r w:rsidRPr="0098574A">
              <w:rPr>
                <w:rFonts w:ascii="Times New Roman" w:eastAsia="Times New Roman" w:hAnsi="Times New Roman" w:cs="Times New Roman"/>
                <w:sz w:val="20"/>
                <w:szCs w:val="20"/>
                <w:lang w:val="en-GB" w:eastAsia="es-ES"/>
              </w:rPr>
              <w:t>0/C02</w:t>
            </w:r>
            <w:ins w:id="898" w:author="Author">
              <w:r w:rsidR="001D4C97">
                <w:rPr>
                  <w:rFonts w:ascii="Times New Roman" w:eastAsia="Times New Roman" w:hAnsi="Times New Roman" w:cs="Times New Roman"/>
                  <w:sz w:val="20"/>
                  <w:szCs w:val="20"/>
                  <w:lang w:val="en-GB" w:eastAsia="es-ES"/>
                </w:rPr>
                <w:t>6</w:t>
              </w:r>
            </w:ins>
            <w:del w:id="899" w:author="Author">
              <w:r w:rsidR="00D5008F" w:rsidRPr="0098574A" w:rsidDel="001D4C97">
                <w:rPr>
                  <w:rFonts w:ascii="Times New Roman" w:eastAsia="Times New Roman" w:hAnsi="Times New Roman" w:cs="Times New Roman"/>
                  <w:sz w:val="20"/>
                  <w:szCs w:val="20"/>
                  <w:lang w:val="en-GB" w:eastAsia="es-ES"/>
                </w:rPr>
                <w:delText>5</w:delText>
              </w:r>
            </w:del>
            <w:r w:rsidRPr="0098574A">
              <w:rPr>
                <w:rFonts w:ascii="Times New Roman" w:eastAsia="Times New Roman" w:hAnsi="Times New Roman" w:cs="Times New Roman"/>
                <w:sz w:val="20"/>
                <w:szCs w:val="20"/>
                <w:lang w:val="en-GB" w:eastAsia="es-ES"/>
              </w:rPr>
              <w:t>0</w:t>
            </w:r>
          </w:p>
          <w:p w14:paraId="48491357" w14:textId="3A727E78" w:rsidR="00326251" w:rsidRPr="0098574A" w:rsidRDefault="00326251">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(A24)</w:t>
            </w:r>
          </w:p>
        </w:tc>
        <w:tc>
          <w:tcPr>
            <w:tcW w:w="2198" w:type="dxa"/>
            <w:tcBorders>
              <w:top w:val="nil"/>
              <w:left w:val="nil"/>
              <w:bottom w:val="single" w:sz="4" w:space="0" w:color="auto"/>
              <w:right w:val="single" w:sz="4" w:space="0" w:color="auto"/>
            </w:tcBorders>
            <w:shd w:val="clear" w:color="000000" w:fill="FFFFFF"/>
            <w:hideMark/>
            <w:tcPrChange w:id="900" w:author="Author">
              <w:tcPr>
                <w:tcW w:w="2531" w:type="dxa"/>
                <w:gridSpan w:val="4"/>
                <w:tcBorders>
                  <w:top w:val="nil"/>
                  <w:left w:val="nil"/>
                  <w:bottom w:val="single" w:sz="4" w:space="0" w:color="auto"/>
                  <w:right w:val="single" w:sz="4" w:space="0" w:color="auto"/>
                </w:tcBorders>
                <w:shd w:val="clear" w:color="000000" w:fill="FFFFFF"/>
                <w:hideMark/>
              </w:tcPr>
            </w:tcPrChange>
          </w:tcPr>
          <w:p w14:paraId="3677BEE8"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Diversification within health catastrophe risk -  Gross</w:t>
            </w:r>
          </w:p>
        </w:tc>
        <w:tc>
          <w:tcPr>
            <w:tcW w:w="4819" w:type="dxa"/>
            <w:tcBorders>
              <w:top w:val="nil"/>
              <w:left w:val="nil"/>
              <w:bottom w:val="single" w:sz="4" w:space="0" w:color="auto"/>
              <w:right w:val="single" w:sz="4" w:space="0" w:color="auto"/>
            </w:tcBorders>
            <w:shd w:val="clear" w:color="000000" w:fill="FFFFFF"/>
            <w:hideMark/>
            <w:tcPrChange w:id="901" w:author="Author">
              <w:tcPr>
                <w:tcW w:w="5297" w:type="dxa"/>
                <w:gridSpan w:val="3"/>
                <w:tcBorders>
                  <w:top w:val="nil"/>
                  <w:left w:val="nil"/>
                  <w:bottom w:val="single" w:sz="4" w:space="0" w:color="auto"/>
                  <w:right w:val="single" w:sz="4" w:space="0" w:color="auto"/>
                </w:tcBorders>
                <w:shd w:val="clear" w:color="000000" w:fill="FFFFFF"/>
                <w:hideMark/>
              </w:tcPr>
            </w:tcPrChange>
          </w:tcPr>
          <w:p w14:paraId="2AE39D01" w14:textId="6015DDB4"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diversification effect within the health catastrophe risk sub-module as a result of the aggregation of the capital requirements for the risks of a mass accident, accident concentration and pandemic risk, calculated after loss absorbing capacity of technical provisions. </w:t>
            </w:r>
          </w:p>
        </w:tc>
      </w:tr>
      <w:tr w:rsidR="00D27ADE" w:rsidRPr="0098574A" w14:paraId="5732B7FE" w14:textId="77777777" w:rsidTr="0031437B">
        <w:trPr>
          <w:trHeight w:val="803"/>
          <w:trPrChange w:id="902" w:author="Author">
            <w:trPr>
              <w:trHeight w:val="803"/>
            </w:trPr>
          </w:trPrChange>
        </w:trPr>
        <w:tc>
          <w:tcPr>
            <w:tcW w:w="1630" w:type="dxa"/>
            <w:tcBorders>
              <w:top w:val="nil"/>
              <w:left w:val="single" w:sz="4" w:space="0" w:color="auto"/>
              <w:bottom w:val="single" w:sz="4" w:space="0" w:color="auto"/>
              <w:right w:val="single" w:sz="4" w:space="0" w:color="auto"/>
            </w:tcBorders>
            <w:shd w:val="clear" w:color="000000" w:fill="FFFFFF"/>
            <w:tcPrChange w:id="903" w:author="Author">
              <w:tcPr>
                <w:tcW w:w="1630" w:type="dxa"/>
                <w:gridSpan w:val="2"/>
                <w:tcBorders>
                  <w:top w:val="nil"/>
                  <w:left w:val="single" w:sz="4" w:space="0" w:color="auto"/>
                  <w:bottom w:val="single" w:sz="4" w:space="0" w:color="auto"/>
                  <w:right w:val="single" w:sz="4" w:space="0" w:color="auto"/>
                </w:tcBorders>
                <w:shd w:val="clear" w:color="000000" w:fill="FFFFFF"/>
              </w:tcPr>
            </w:tcPrChange>
          </w:tcPr>
          <w:p w14:paraId="4F8BB295" w14:textId="5D0DB78D"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326251" w:rsidRPr="0098574A">
              <w:rPr>
                <w:rFonts w:ascii="Times New Roman" w:eastAsia="Times New Roman" w:hAnsi="Times New Roman" w:cs="Times New Roman"/>
                <w:sz w:val="20"/>
                <w:szCs w:val="20"/>
                <w:lang w:val="en-GB" w:eastAsia="es-ES"/>
              </w:rPr>
              <w:t>5</w:t>
            </w:r>
            <w:r w:rsidRPr="0098574A">
              <w:rPr>
                <w:rFonts w:ascii="Times New Roman" w:eastAsia="Times New Roman" w:hAnsi="Times New Roman" w:cs="Times New Roman"/>
                <w:sz w:val="20"/>
                <w:szCs w:val="20"/>
                <w:lang w:val="en-GB" w:eastAsia="es-ES"/>
              </w:rPr>
              <w:t>40/C02</w:t>
            </w:r>
            <w:ins w:id="904" w:author="Author">
              <w:r w:rsidR="001D4C97">
                <w:rPr>
                  <w:rFonts w:ascii="Times New Roman" w:eastAsia="Times New Roman" w:hAnsi="Times New Roman" w:cs="Times New Roman"/>
                  <w:sz w:val="20"/>
                  <w:szCs w:val="20"/>
                  <w:lang w:val="en-GB" w:eastAsia="es-ES"/>
                </w:rPr>
                <w:t>5</w:t>
              </w:r>
            </w:ins>
            <w:del w:id="905" w:author="Author">
              <w:r w:rsidR="00D5008F" w:rsidRPr="0098574A" w:rsidDel="001D4C97">
                <w:rPr>
                  <w:rFonts w:ascii="Times New Roman" w:eastAsia="Times New Roman" w:hAnsi="Times New Roman" w:cs="Times New Roman"/>
                  <w:sz w:val="20"/>
                  <w:szCs w:val="20"/>
                  <w:lang w:val="en-GB" w:eastAsia="es-ES"/>
                </w:rPr>
                <w:delText>4</w:delText>
              </w:r>
            </w:del>
            <w:r w:rsidRPr="0098574A">
              <w:rPr>
                <w:rFonts w:ascii="Times New Roman" w:eastAsia="Times New Roman" w:hAnsi="Times New Roman" w:cs="Times New Roman"/>
                <w:sz w:val="20"/>
                <w:szCs w:val="20"/>
                <w:lang w:val="en-GB" w:eastAsia="es-ES"/>
              </w:rPr>
              <w:t>0</w:t>
            </w:r>
          </w:p>
          <w:p w14:paraId="40EB98B2" w14:textId="1383E4FF" w:rsidR="00326251" w:rsidRPr="0098574A" w:rsidRDefault="00326251">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(B25)</w:t>
            </w:r>
          </w:p>
        </w:tc>
        <w:tc>
          <w:tcPr>
            <w:tcW w:w="2198" w:type="dxa"/>
            <w:tcBorders>
              <w:top w:val="nil"/>
              <w:left w:val="nil"/>
              <w:bottom w:val="single" w:sz="4" w:space="0" w:color="auto"/>
              <w:right w:val="single" w:sz="4" w:space="0" w:color="auto"/>
            </w:tcBorders>
            <w:shd w:val="clear" w:color="000000" w:fill="FFFFFF"/>
            <w:hideMark/>
            <w:tcPrChange w:id="906" w:author="Author">
              <w:tcPr>
                <w:tcW w:w="2531" w:type="dxa"/>
                <w:gridSpan w:val="4"/>
                <w:tcBorders>
                  <w:top w:val="nil"/>
                  <w:left w:val="nil"/>
                  <w:bottom w:val="single" w:sz="4" w:space="0" w:color="auto"/>
                  <w:right w:val="single" w:sz="4" w:space="0" w:color="auto"/>
                </w:tcBorders>
                <w:shd w:val="clear" w:color="000000" w:fill="FFFFFF"/>
                <w:hideMark/>
              </w:tcPr>
            </w:tcPrChange>
          </w:tcPr>
          <w:p w14:paraId="294DA960" w14:textId="6EDF8722"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Total net solvency  capital requirement  for health catastrophe risk </w:t>
            </w:r>
          </w:p>
        </w:tc>
        <w:tc>
          <w:tcPr>
            <w:tcW w:w="4819" w:type="dxa"/>
            <w:tcBorders>
              <w:top w:val="nil"/>
              <w:left w:val="nil"/>
              <w:bottom w:val="single" w:sz="4" w:space="0" w:color="auto"/>
              <w:right w:val="single" w:sz="4" w:space="0" w:color="auto"/>
            </w:tcBorders>
            <w:shd w:val="clear" w:color="000000" w:fill="FFFFFF"/>
            <w:hideMark/>
            <w:tcPrChange w:id="907" w:author="Author">
              <w:tcPr>
                <w:tcW w:w="5297" w:type="dxa"/>
                <w:gridSpan w:val="3"/>
                <w:tcBorders>
                  <w:top w:val="nil"/>
                  <w:left w:val="nil"/>
                  <w:bottom w:val="single" w:sz="4" w:space="0" w:color="auto"/>
                  <w:right w:val="single" w:sz="4" w:space="0" w:color="auto"/>
                </w:tcBorders>
                <w:shd w:val="clear" w:color="000000" w:fill="FFFFFF"/>
                <w:hideMark/>
              </w:tcPr>
            </w:tcPrChange>
          </w:tcPr>
          <w:p w14:paraId="23679102" w14:textId="6C909A6B"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total net capital charge (after loss absorbing capacity of technical provisions) for the health catastrophe risk sub–module</w:t>
            </w:r>
          </w:p>
        </w:tc>
      </w:tr>
      <w:tr w:rsidR="00D27ADE" w:rsidRPr="0098574A" w14:paraId="04304892" w14:textId="77777777" w:rsidTr="0031437B">
        <w:trPr>
          <w:trHeight w:val="873"/>
          <w:trPrChange w:id="908" w:author="Author">
            <w:trPr>
              <w:trHeight w:val="873"/>
            </w:trPr>
          </w:trPrChange>
        </w:trPr>
        <w:tc>
          <w:tcPr>
            <w:tcW w:w="1630" w:type="dxa"/>
            <w:tcBorders>
              <w:top w:val="nil"/>
              <w:left w:val="single" w:sz="4" w:space="0" w:color="auto"/>
              <w:bottom w:val="single" w:sz="4" w:space="0" w:color="auto"/>
              <w:right w:val="single" w:sz="4" w:space="0" w:color="auto"/>
            </w:tcBorders>
            <w:shd w:val="clear" w:color="000000" w:fill="FFFFFF"/>
            <w:tcPrChange w:id="909" w:author="Author">
              <w:tcPr>
                <w:tcW w:w="1630" w:type="dxa"/>
                <w:gridSpan w:val="2"/>
                <w:tcBorders>
                  <w:top w:val="nil"/>
                  <w:left w:val="single" w:sz="4" w:space="0" w:color="auto"/>
                  <w:bottom w:val="single" w:sz="4" w:space="0" w:color="auto"/>
                  <w:right w:val="single" w:sz="4" w:space="0" w:color="auto"/>
                </w:tcBorders>
                <w:shd w:val="clear" w:color="000000" w:fill="FFFFFF"/>
              </w:tcPr>
            </w:tcPrChange>
          </w:tcPr>
          <w:p w14:paraId="487ADD94" w14:textId="7247754F"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326251" w:rsidRPr="0098574A">
              <w:rPr>
                <w:rFonts w:ascii="Times New Roman" w:eastAsia="Times New Roman" w:hAnsi="Times New Roman" w:cs="Times New Roman"/>
                <w:sz w:val="20"/>
                <w:szCs w:val="20"/>
                <w:lang w:val="en-GB" w:eastAsia="es-ES"/>
              </w:rPr>
              <w:t>5</w:t>
            </w:r>
            <w:r w:rsidRPr="0098574A">
              <w:rPr>
                <w:rFonts w:ascii="Times New Roman" w:eastAsia="Times New Roman" w:hAnsi="Times New Roman" w:cs="Times New Roman"/>
                <w:sz w:val="20"/>
                <w:szCs w:val="20"/>
                <w:lang w:val="en-GB" w:eastAsia="es-ES"/>
              </w:rPr>
              <w:t>40/C02</w:t>
            </w:r>
            <w:ins w:id="910" w:author="Author">
              <w:r w:rsidR="001D4C97">
                <w:rPr>
                  <w:rFonts w:ascii="Times New Roman" w:eastAsia="Times New Roman" w:hAnsi="Times New Roman" w:cs="Times New Roman"/>
                  <w:sz w:val="20"/>
                  <w:szCs w:val="20"/>
                  <w:lang w:val="en-GB" w:eastAsia="es-ES"/>
                </w:rPr>
                <w:t>6</w:t>
              </w:r>
            </w:ins>
            <w:del w:id="911" w:author="Author">
              <w:r w:rsidR="00D5008F" w:rsidRPr="0098574A" w:rsidDel="001D4C97">
                <w:rPr>
                  <w:rFonts w:ascii="Times New Roman" w:eastAsia="Times New Roman" w:hAnsi="Times New Roman" w:cs="Times New Roman"/>
                  <w:sz w:val="20"/>
                  <w:szCs w:val="20"/>
                  <w:lang w:val="en-GB" w:eastAsia="es-ES"/>
                </w:rPr>
                <w:delText>5</w:delText>
              </w:r>
            </w:del>
            <w:r w:rsidRPr="0098574A">
              <w:rPr>
                <w:rFonts w:ascii="Times New Roman" w:eastAsia="Times New Roman" w:hAnsi="Times New Roman" w:cs="Times New Roman"/>
                <w:sz w:val="20"/>
                <w:szCs w:val="20"/>
                <w:lang w:val="en-GB" w:eastAsia="es-ES"/>
              </w:rPr>
              <w:t>0</w:t>
            </w:r>
          </w:p>
          <w:p w14:paraId="2E445AD1" w14:textId="042A08E2" w:rsidR="00326251" w:rsidRPr="0098574A" w:rsidRDefault="00326251">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(A25)</w:t>
            </w:r>
          </w:p>
        </w:tc>
        <w:tc>
          <w:tcPr>
            <w:tcW w:w="2198" w:type="dxa"/>
            <w:tcBorders>
              <w:top w:val="nil"/>
              <w:left w:val="nil"/>
              <w:bottom w:val="single" w:sz="4" w:space="0" w:color="auto"/>
              <w:right w:val="single" w:sz="4" w:space="0" w:color="auto"/>
            </w:tcBorders>
            <w:shd w:val="clear" w:color="000000" w:fill="FFFFFF"/>
            <w:hideMark/>
            <w:tcPrChange w:id="912" w:author="Author">
              <w:tcPr>
                <w:tcW w:w="2531" w:type="dxa"/>
                <w:gridSpan w:val="4"/>
                <w:tcBorders>
                  <w:top w:val="nil"/>
                  <w:left w:val="nil"/>
                  <w:bottom w:val="single" w:sz="4" w:space="0" w:color="auto"/>
                  <w:right w:val="single" w:sz="4" w:space="0" w:color="auto"/>
                </w:tcBorders>
                <w:shd w:val="clear" w:color="000000" w:fill="FFFFFF"/>
                <w:hideMark/>
              </w:tcPr>
            </w:tcPrChange>
          </w:tcPr>
          <w:p w14:paraId="0F5CC74A" w14:textId="3014D323"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Total gross solvency capital requirement  for health catastrophe risk</w:t>
            </w:r>
          </w:p>
        </w:tc>
        <w:tc>
          <w:tcPr>
            <w:tcW w:w="4819" w:type="dxa"/>
            <w:tcBorders>
              <w:top w:val="nil"/>
              <w:left w:val="nil"/>
              <w:bottom w:val="single" w:sz="4" w:space="0" w:color="auto"/>
              <w:right w:val="single" w:sz="4" w:space="0" w:color="auto"/>
            </w:tcBorders>
            <w:shd w:val="clear" w:color="000000" w:fill="FFFFFF"/>
            <w:hideMark/>
            <w:tcPrChange w:id="913" w:author="Author">
              <w:tcPr>
                <w:tcW w:w="5297" w:type="dxa"/>
                <w:gridSpan w:val="3"/>
                <w:tcBorders>
                  <w:top w:val="nil"/>
                  <w:left w:val="nil"/>
                  <w:bottom w:val="single" w:sz="4" w:space="0" w:color="auto"/>
                  <w:right w:val="single" w:sz="4" w:space="0" w:color="auto"/>
                </w:tcBorders>
                <w:shd w:val="clear" w:color="000000" w:fill="FFFFFF"/>
                <w:hideMark/>
              </w:tcPr>
            </w:tcPrChange>
          </w:tcPr>
          <w:p w14:paraId="755620AB" w14:textId="29F4AC39"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total gross capital charge for the health catastrophe risk sub – module (before loss absorbing capacity of technical provisions)</w:t>
            </w:r>
          </w:p>
        </w:tc>
      </w:tr>
      <w:tr w:rsidR="00D27ADE" w:rsidRPr="0098574A" w14:paraId="122C8F76" w14:textId="77777777" w:rsidTr="0031437B">
        <w:trPr>
          <w:trHeight w:val="283"/>
          <w:trPrChange w:id="914" w:author="Author">
            <w:trPr>
              <w:trHeight w:val="283"/>
            </w:trPr>
          </w:trPrChange>
        </w:trPr>
        <w:tc>
          <w:tcPr>
            <w:tcW w:w="8647" w:type="dxa"/>
            <w:gridSpan w:val="3"/>
            <w:tcBorders>
              <w:top w:val="single" w:sz="4" w:space="0" w:color="auto"/>
              <w:bottom w:val="single" w:sz="4" w:space="0" w:color="auto"/>
            </w:tcBorders>
            <w:shd w:val="clear" w:color="000000" w:fill="FFFFFF"/>
            <w:tcPrChange w:id="915" w:author="Author">
              <w:tcPr>
                <w:tcW w:w="9458" w:type="dxa"/>
                <w:gridSpan w:val="9"/>
                <w:tcBorders>
                  <w:top w:val="single" w:sz="4" w:space="0" w:color="auto"/>
                  <w:bottom w:val="single" w:sz="4" w:space="0" w:color="auto"/>
                </w:tcBorders>
                <w:shd w:val="clear" w:color="000000" w:fill="FFFFFF"/>
              </w:tcPr>
            </w:tcPrChange>
          </w:tcPr>
          <w:p w14:paraId="056B4362" w14:textId="77777777" w:rsidR="00D27ADE" w:rsidRPr="0098574A" w:rsidRDefault="00D27ADE" w:rsidP="0098574A">
            <w:pPr>
              <w:spacing w:after="0" w:line="240" w:lineRule="auto"/>
              <w:ind w:left="239"/>
              <w:rPr>
                <w:rFonts w:ascii="Times New Roman" w:eastAsia="Times New Roman" w:hAnsi="Times New Roman" w:cs="Times New Roman"/>
                <w:b/>
                <w:sz w:val="20"/>
                <w:szCs w:val="20"/>
                <w:lang w:val="en-GB" w:eastAsia="es-ES"/>
              </w:rPr>
            </w:pPr>
          </w:p>
          <w:p w14:paraId="1C15FA35" w14:textId="2A7FDDA0" w:rsidR="00D27ADE" w:rsidRPr="0098574A" w:rsidRDefault="00D27ADE" w:rsidP="0098574A">
            <w:pPr>
              <w:spacing w:after="0" w:line="240" w:lineRule="auto"/>
              <w:ind w:left="239"/>
              <w:rPr>
                <w:rFonts w:ascii="Times New Roman" w:eastAsia="Times New Roman" w:hAnsi="Times New Roman" w:cs="Times New Roman"/>
                <w:b/>
                <w:sz w:val="20"/>
                <w:szCs w:val="20"/>
                <w:lang w:val="en-GB" w:eastAsia="es-ES"/>
              </w:rPr>
            </w:pPr>
            <w:r w:rsidRPr="0098574A">
              <w:rPr>
                <w:rFonts w:ascii="Times New Roman" w:eastAsia="Times New Roman" w:hAnsi="Times New Roman" w:cs="Times New Roman"/>
                <w:b/>
                <w:sz w:val="20"/>
                <w:szCs w:val="20"/>
                <w:lang w:val="en-GB" w:eastAsia="es-ES"/>
              </w:rPr>
              <w:t>T</w:t>
            </w:r>
            <w:r w:rsidR="00BE7678" w:rsidRPr="0098574A">
              <w:rPr>
                <w:rFonts w:ascii="Times New Roman" w:eastAsia="Times New Roman" w:hAnsi="Times New Roman" w:cs="Times New Roman"/>
                <w:b/>
                <w:sz w:val="20"/>
                <w:szCs w:val="20"/>
                <w:lang w:val="en-GB" w:eastAsia="es-ES"/>
              </w:rPr>
              <w:t>otal health underwriting risk</w:t>
            </w:r>
          </w:p>
        </w:tc>
      </w:tr>
      <w:tr w:rsidR="00D27ADE" w:rsidRPr="0098574A" w14:paraId="5D7EDE4C" w14:textId="77777777" w:rsidTr="0031437B">
        <w:trPr>
          <w:trHeight w:val="1518"/>
          <w:trPrChange w:id="916" w:author="Author">
            <w:trPr>
              <w:trHeight w:val="1518"/>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917"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07D3CD2F" w14:textId="3A6C56C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F75356" w:rsidRPr="0098574A">
              <w:rPr>
                <w:rFonts w:ascii="Times New Roman" w:eastAsia="Times New Roman" w:hAnsi="Times New Roman" w:cs="Times New Roman"/>
                <w:sz w:val="20"/>
                <w:szCs w:val="20"/>
                <w:lang w:val="en-GB" w:eastAsia="es-ES"/>
              </w:rPr>
              <w:t>6</w:t>
            </w:r>
            <w:r w:rsidRPr="0098574A">
              <w:rPr>
                <w:rFonts w:ascii="Times New Roman" w:eastAsia="Times New Roman" w:hAnsi="Times New Roman" w:cs="Times New Roman"/>
                <w:sz w:val="20"/>
                <w:szCs w:val="20"/>
                <w:lang w:val="en-GB" w:eastAsia="es-ES"/>
              </w:rPr>
              <w:t>00/C02</w:t>
            </w:r>
            <w:ins w:id="918" w:author="Author">
              <w:r w:rsidR="001D4C97">
                <w:rPr>
                  <w:rFonts w:ascii="Times New Roman" w:eastAsia="Times New Roman" w:hAnsi="Times New Roman" w:cs="Times New Roman"/>
                  <w:sz w:val="20"/>
                  <w:szCs w:val="20"/>
                  <w:lang w:val="en-GB" w:eastAsia="es-ES"/>
                </w:rPr>
                <w:t>7</w:t>
              </w:r>
            </w:ins>
            <w:del w:id="919" w:author="Author">
              <w:r w:rsidR="00D5008F" w:rsidRPr="0098574A" w:rsidDel="001D4C97">
                <w:rPr>
                  <w:rFonts w:ascii="Times New Roman" w:eastAsia="Times New Roman" w:hAnsi="Times New Roman" w:cs="Times New Roman"/>
                  <w:sz w:val="20"/>
                  <w:szCs w:val="20"/>
                  <w:lang w:val="en-GB" w:eastAsia="es-ES"/>
                </w:rPr>
                <w:delText>6</w:delText>
              </w:r>
            </w:del>
            <w:r w:rsidRPr="0098574A">
              <w:rPr>
                <w:rFonts w:ascii="Times New Roman" w:eastAsia="Times New Roman" w:hAnsi="Times New Roman" w:cs="Times New Roman"/>
                <w:sz w:val="20"/>
                <w:szCs w:val="20"/>
                <w:lang w:val="en-GB" w:eastAsia="es-ES"/>
              </w:rPr>
              <w:t>0</w:t>
            </w:r>
          </w:p>
          <w:p w14:paraId="5ED9356A" w14:textId="543E43E1" w:rsidR="00F75356" w:rsidRPr="0098574A" w:rsidRDefault="00F75356">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(B26)</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Change w:id="920" w:author="Author">
              <w:tcPr>
                <w:tcW w:w="2531" w:type="dxa"/>
                <w:gridSpan w:val="4"/>
                <w:tcBorders>
                  <w:top w:val="single" w:sz="4" w:space="0" w:color="auto"/>
                  <w:left w:val="single" w:sz="4" w:space="0" w:color="auto"/>
                  <w:bottom w:val="single" w:sz="4" w:space="0" w:color="auto"/>
                  <w:right w:val="single" w:sz="4" w:space="0" w:color="auto"/>
                </w:tcBorders>
                <w:shd w:val="clear" w:color="000000" w:fill="FFFFFF"/>
                <w:hideMark/>
              </w:tcPr>
            </w:tcPrChange>
          </w:tcPr>
          <w:p w14:paraId="4DE31240" w14:textId="42397543"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Diversification within health underwriting risk module – Net </w:t>
            </w:r>
          </w:p>
        </w:tc>
        <w:tc>
          <w:tcPr>
            <w:tcW w:w="4819" w:type="dxa"/>
            <w:tcBorders>
              <w:top w:val="single" w:sz="4" w:space="0" w:color="auto"/>
              <w:left w:val="nil"/>
              <w:bottom w:val="single" w:sz="4" w:space="0" w:color="auto"/>
              <w:right w:val="single" w:sz="4" w:space="0" w:color="auto"/>
            </w:tcBorders>
            <w:shd w:val="clear" w:color="000000" w:fill="FFFFFF"/>
            <w:hideMark/>
            <w:tcPrChange w:id="921" w:author="Author">
              <w:tcPr>
                <w:tcW w:w="5297" w:type="dxa"/>
                <w:gridSpan w:val="3"/>
                <w:tcBorders>
                  <w:top w:val="single" w:sz="4" w:space="0" w:color="auto"/>
                  <w:left w:val="nil"/>
                  <w:bottom w:val="single" w:sz="4" w:space="0" w:color="auto"/>
                  <w:right w:val="single" w:sz="4" w:space="0" w:color="auto"/>
                </w:tcBorders>
                <w:shd w:val="clear" w:color="000000" w:fill="FFFFFF"/>
                <w:hideMark/>
              </w:tcPr>
            </w:tcPrChange>
          </w:tcPr>
          <w:p w14:paraId="737EAB4F" w14:textId="23987A15"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diversification effect within the health underwriting risk sub-module as a result of the aggregation of the capital requirements SLT health underwriting risk sub-module, NSLT health underwriting risk sub-module and health catastrophe risk sub-module, calculated after loss absorbing capacity of technical provision.</w:t>
            </w:r>
          </w:p>
        </w:tc>
      </w:tr>
      <w:tr w:rsidR="00D27ADE" w:rsidRPr="0098574A" w14:paraId="04D5F4B8" w14:textId="77777777" w:rsidTr="0031437B">
        <w:trPr>
          <w:trHeight w:val="1545"/>
          <w:trPrChange w:id="922" w:author="Author">
            <w:trPr>
              <w:trHeight w:val="1545"/>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923"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087E7458" w14:textId="6949EC8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F75356" w:rsidRPr="0098574A">
              <w:rPr>
                <w:rFonts w:ascii="Times New Roman" w:eastAsia="Times New Roman" w:hAnsi="Times New Roman" w:cs="Times New Roman"/>
                <w:sz w:val="20"/>
                <w:szCs w:val="20"/>
                <w:lang w:val="en-GB" w:eastAsia="es-ES"/>
              </w:rPr>
              <w:t>6</w:t>
            </w:r>
            <w:r w:rsidRPr="0098574A">
              <w:rPr>
                <w:rFonts w:ascii="Times New Roman" w:eastAsia="Times New Roman" w:hAnsi="Times New Roman" w:cs="Times New Roman"/>
                <w:sz w:val="20"/>
                <w:szCs w:val="20"/>
                <w:lang w:val="en-GB" w:eastAsia="es-ES"/>
              </w:rPr>
              <w:t>00/C02</w:t>
            </w:r>
            <w:ins w:id="924" w:author="Author">
              <w:r w:rsidR="001D4C97">
                <w:rPr>
                  <w:rFonts w:ascii="Times New Roman" w:eastAsia="Times New Roman" w:hAnsi="Times New Roman" w:cs="Times New Roman"/>
                  <w:sz w:val="20"/>
                  <w:szCs w:val="20"/>
                  <w:lang w:val="en-GB" w:eastAsia="es-ES"/>
                </w:rPr>
                <w:t>8</w:t>
              </w:r>
            </w:ins>
            <w:del w:id="925" w:author="Author">
              <w:r w:rsidR="00D5008F" w:rsidRPr="0098574A" w:rsidDel="001D4C97">
                <w:rPr>
                  <w:rFonts w:ascii="Times New Roman" w:eastAsia="Times New Roman" w:hAnsi="Times New Roman" w:cs="Times New Roman"/>
                  <w:sz w:val="20"/>
                  <w:szCs w:val="20"/>
                  <w:lang w:val="en-GB" w:eastAsia="es-ES"/>
                </w:rPr>
                <w:delText>7</w:delText>
              </w:r>
            </w:del>
            <w:r w:rsidRPr="0098574A">
              <w:rPr>
                <w:rFonts w:ascii="Times New Roman" w:eastAsia="Times New Roman" w:hAnsi="Times New Roman" w:cs="Times New Roman"/>
                <w:sz w:val="20"/>
                <w:szCs w:val="20"/>
                <w:lang w:val="en-GB" w:eastAsia="es-ES"/>
              </w:rPr>
              <w:t>0</w:t>
            </w:r>
          </w:p>
          <w:p w14:paraId="4C42D13D" w14:textId="5FA2C0E2" w:rsidR="00F75356" w:rsidRPr="0098574A" w:rsidRDefault="00F75356">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(A26)</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Change w:id="926" w:author="Author">
              <w:tcPr>
                <w:tcW w:w="2531" w:type="dxa"/>
                <w:gridSpan w:val="4"/>
                <w:tcBorders>
                  <w:top w:val="single" w:sz="4" w:space="0" w:color="auto"/>
                  <w:left w:val="single" w:sz="4" w:space="0" w:color="auto"/>
                  <w:bottom w:val="single" w:sz="4" w:space="0" w:color="auto"/>
                  <w:right w:val="single" w:sz="4" w:space="0" w:color="auto"/>
                </w:tcBorders>
                <w:shd w:val="clear" w:color="000000" w:fill="FFFFFF"/>
                <w:hideMark/>
              </w:tcPr>
            </w:tcPrChange>
          </w:tcPr>
          <w:p w14:paraId="3A62000E"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Diversification within health underwriting risk module – Gross</w:t>
            </w:r>
          </w:p>
        </w:tc>
        <w:tc>
          <w:tcPr>
            <w:tcW w:w="4819" w:type="dxa"/>
            <w:tcBorders>
              <w:top w:val="single" w:sz="4" w:space="0" w:color="auto"/>
              <w:left w:val="single" w:sz="4" w:space="0" w:color="auto"/>
              <w:bottom w:val="single" w:sz="4" w:space="0" w:color="auto"/>
              <w:right w:val="single" w:sz="4" w:space="0" w:color="auto"/>
            </w:tcBorders>
            <w:shd w:val="clear" w:color="000000" w:fill="FFFFFF"/>
            <w:hideMark/>
            <w:tcPrChange w:id="927" w:author="Author">
              <w:tcPr>
                <w:tcW w:w="5297" w:type="dxa"/>
                <w:gridSpan w:val="3"/>
                <w:tcBorders>
                  <w:top w:val="single" w:sz="4" w:space="0" w:color="auto"/>
                  <w:left w:val="single" w:sz="4" w:space="0" w:color="auto"/>
                  <w:bottom w:val="single" w:sz="4" w:space="0" w:color="auto"/>
                  <w:right w:val="single" w:sz="4" w:space="0" w:color="auto"/>
                </w:tcBorders>
                <w:shd w:val="clear" w:color="000000" w:fill="FFFFFF"/>
                <w:hideMark/>
              </w:tcPr>
            </w:tcPrChange>
          </w:tcPr>
          <w:p w14:paraId="565E9062" w14:textId="39C1961F"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diversification effect within the health underwriting risk sub-module as a result of the aggregation of the capital requirements SLT health underwriting risk sub-module, NSLT health underwriting risk sub-module and health catastrophe risk sub-module, calculated before loss absorbing capacity of technical provisions</w:t>
            </w:r>
            <w:r w:rsidR="00C16389" w:rsidRPr="0098574A">
              <w:rPr>
                <w:rFonts w:ascii="Times New Roman" w:eastAsia="Times New Roman" w:hAnsi="Times New Roman" w:cs="Times New Roman"/>
                <w:sz w:val="20"/>
                <w:szCs w:val="20"/>
                <w:lang w:val="en-GB" w:eastAsia="es-ES"/>
              </w:rPr>
              <w:t>.</w:t>
            </w:r>
          </w:p>
        </w:tc>
      </w:tr>
      <w:tr w:rsidR="00D27ADE" w:rsidRPr="0098574A" w14:paraId="535F9AE6" w14:textId="77777777" w:rsidTr="0031437B">
        <w:trPr>
          <w:trHeight w:val="845"/>
          <w:trPrChange w:id="928" w:author="Author">
            <w:trPr>
              <w:trHeight w:val="845"/>
            </w:trPr>
          </w:trPrChange>
        </w:trPr>
        <w:tc>
          <w:tcPr>
            <w:tcW w:w="1630" w:type="dxa"/>
            <w:tcBorders>
              <w:top w:val="single" w:sz="4" w:space="0" w:color="auto"/>
              <w:left w:val="single" w:sz="4" w:space="0" w:color="auto"/>
              <w:bottom w:val="single" w:sz="4" w:space="0" w:color="auto"/>
              <w:right w:val="single" w:sz="4" w:space="0" w:color="auto"/>
            </w:tcBorders>
            <w:shd w:val="clear" w:color="000000" w:fill="FFFFFF"/>
            <w:tcPrChange w:id="929" w:author="Author">
              <w:tcPr>
                <w:tcW w:w="1630"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4718D5E0" w14:textId="5403E7E2"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F75356" w:rsidRPr="0098574A">
              <w:rPr>
                <w:rFonts w:ascii="Times New Roman" w:eastAsia="Times New Roman" w:hAnsi="Times New Roman" w:cs="Times New Roman"/>
                <w:sz w:val="20"/>
                <w:szCs w:val="20"/>
                <w:lang w:val="en-GB" w:eastAsia="es-ES"/>
              </w:rPr>
              <w:t>7</w:t>
            </w:r>
            <w:r w:rsidRPr="0098574A">
              <w:rPr>
                <w:rFonts w:ascii="Times New Roman" w:eastAsia="Times New Roman" w:hAnsi="Times New Roman" w:cs="Times New Roman"/>
                <w:sz w:val="20"/>
                <w:szCs w:val="20"/>
                <w:lang w:val="en-GB" w:eastAsia="es-ES"/>
              </w:rPr>
              <w:t>00/C02</w:t>
            </w:r>
            <w:ins w:id="930" w:author="Author">
              <w:r w:rsidR="001D4C97">
                <w:rPr>
                  <w:rFonts w:ascii="Times New Roman" w:eastAsia="Times New Roman" w:hAnsi="Times New Roman" w:cs="Times New Roman"/>
                  <w:sz w:val="20"/>
                  <w:szCs w:val="20"/>
                  <w:lang w:val="en-GB" w:eastAsia="es-ES"/>
                </w:rPr>
                <w:t>7</w:t>
              </w:r>
            </w:ins>
            <w:del w:id="931" w:author="Author">
              <w:r w:rsidR="00D5008F" w:rsidRPr="0098574A" w:rsidDel="001D4C97">
                <w:rPr>
                  <w:rFonts w:ascii="Times New Roman" w:eastAsia="Times New Roman" w:hAnsi="Times New Roman" w:cs="Times New Roman"/>
                  <w:sz w:val="20"/>
                  <w:szCs w:val="20"/>
                  <w:lang w:val="en-GB" w:eastAsia="es-ES"/>
                </w:rPr>
                <w:delText>6</w:delText>
              </w:r>
            </w:del>
            <w:r w:rsidRPr="0098574A">
              <w:rPr>
                <w:rFonts w:ascii="Times New Roman" w:eastAsia="Times New Roman" w:hAnsi="Times New Roman" w:cs="Times New Roman"/>
                <w:sz w:val="20"/>
                <w:szCs w:val="20"/>
                <w:lang w:val="en-GB" w:eastAsia="es-ES"/>
              </w:rPr>
              <w:t>0</w:t>
            </w:r>
          </w:p>
          <w:p w14:paraId="34DFCC9D" w14:textId="709FD6A4" w:rsidR="00F75356" w:rsidRPr="0098574A" w:rsidRDefault="00F75356">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(B27)</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Change w:id="932" w:author="Author">
              <w:tcPr>
                <w:tcW w:w="2531" w:type="dxa"/>
                <w:gridSpan w:val="4"/>
                <w:tcBorders>
                  <w:top w:val="single" w:sz="4" w:space="0" w:color="auto"/>
                  <w:left w:val="single" w:sz="4" w:space="0" w:color="auto"/>
                  <w:bottom w:val="single" w:sz="4" w:space="0" w:color="auto"/>
                  <w:right w:val="single" w:sz="4" w:space="0" w:color="auto"/>
                </w:tcBorders>
                <w:shd w:val="clear" w:color="000000" w:fill="FFFFFF"/>
                <w:hideMark/>
              </w:tcPr>
            </w:tcPrChange>
          </w:tcPr>
          <w:p w14:paraId="08B98545" w14:textId="6E89165C"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Total net solvency capital requirement for health underwriting risk </w:t>
            </w:r>
          </w:p>
        </w:tc>
        <w:tc>
          <w:tcPr>
            <w:tcW w:w="4819" w:type="dxa"/>
            <w:tcBorders>
              <w:top w:val="single" w:sz="4" w:space="0" w:color="auto"/>
              <w:left w:val="nil"/>
              <w:bottom w:val="single" w:sz="4" w:space="0" w:color="auto"/>
              <w:right w:val="single" w:sz="4" w:space="0" w:color="auto"/>
            </w:tcBorders>
            <w:shd w:val="clear" w:color="000000" w:fill="FFFFFF"/>
            <w:hideMark/>
            <w:tcPrChange w:id="933" w:author="Author">
              <w:tcPr>
                <w:tcW w:w="5297" w:type="dxa"/>
                <w:gridSpan w:val="3"/>
                <w:tcBorders>
                  <w:top w:val="single" w:sz="4" w:space="0" w:color="auto"/>
                  <w:left w:val="nil"/>
                  <w:bottom w:val="single" w:sz="4" w:space="0" w:color="auto"/>
                  <w:right w:val="single" w:sz="4" w:space="0" w:color="auto"/>
                </w:tcBorders>
                <w:shd w:val="clear" w:color="000000" w:fill="FFFFFF"/>
                <w:hideMark/>
              </w:tcPr>
            </w:tcPrChange>
          </w:tcPr>
          <w:p w14:paraId="503A6090"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total net solvency capital requirement for the health underwriting risk module.</w:t>
            </w:r>
          </w:p>
          <w:p w14:paraId="495EC2AF" w14:textId="7D7FCF7E" w:rsidR="00D27ADE" w:rsidRPr="0098574A" w:rsidRDefault="00D27ADE" w:rsidP="00C16389">
            <w:pPr>
              <w:spacing w:after="0" w:line="240" w:lineRule="auto"/>
              <w:rPr>
                <w:rFonts w:ascii="Times New Roman" w:eastAsia="Times New Roman" w:hAnsi="Times New Roman" w:cs="Times New Roman"/>
                <w:sz w:val="20"/>
                <w:szCs w:val="20"/>
                <w:lang w:val="en-GB" w:eastAsia="es-ES"/>
              </w:rPr>
            </w:pPr>
          </w:p>
        </w:tc>
      </w:tr>
      <w:tr w:rsidR="00D27ADE" w:rsidRPr="0098574A" w14:paraId="11B67D27" w14:textId="77777777" w:rsidTr="0031437B">
        <w:trPr>
          <w:trHeight w:val="831"/>
          <w:trPrChange w:id="934" w:author="Author">
            <w:trPr>
              <w:trHeight w:val="831"/>
            </w:trPr>
          </w:trPrChange>
        </w:trPr>
        <w:tc>
          <w:tcPr>
            <w:tcW w:w="1630" w:type="dxa"/>
            <w:tcBorders>
              <w:top w:val="nil"/>
              <w:left w:val="single" w:sz="4" w:space="0" w:color="auto"/>
              <w:bottom w:val="single" w:sz="4" w:space="0" w:color="auto"/>
              <w:right w:val="single" w:sz="4" w:space="0" w:color="auto"/>
            </w:tcBorders>
            <w:shd w:val="clear" w:color="000000" w:fill="FFFFFF"/>
            <w:tcPrChange w:id="935" w:author="Author">
              <w:tcPr>
                <w:tcW w:w="1630" w:type="dxa"/>
                <w:gridSpan w:val="2"/>
                <w:tcBorders>
                  <w:top w:val="nil"/>
                  <w:left w:val="single" w:sz="4" w:space="0" w:color="auto"/>
                  <w:bottom w:val="single" w:sz="4" w:space="0" w:color="auto"/>
                  <w:right w:val="single" w:sz="4" w:space="0" w:color="auto"/>
                </w:tcBorders>
                <w:shd w:val="clear" w:color="000000" w:fill="FFFFFF"/>
              </w:tcPr>
            </w:tcPrChange>
          </w:tcPr>
          <w:p w14:paraId="65914E32" w14:textId="34E3B812"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F75356" w:rsidRPr="0098574A">
              <w:rPr>
                <w:rFonts w:ascii="Times New Roman" w:eastAsia="Times New Roman" w:hAnsi="Times New Roman" w:cs="Times New Roman"/>
                <w:sz w:val="20"/>
                <w:szCs w:val="20"/>
                <w:lang w:val="en-GB" w:eastAsia="es-ES"/>
              </w:rPr>
              <w:t>7</w:t>
            </w:r>
            <w:r w:rsidRPr="0098574A">
              <w:rPr>
                <w:rFonts w:ascii="Times New Roman" w:eastAsia="Times New Roman" w:hAnsi="Times New Roman" w:cs="Times New Roman"/>
                <w:sz w:val="20"/>
                <w:szCs w:val="20"/>
                <w:lang w:val="en-GB" w:eastAsia="es-ES"/>
              </w:rPr>
              <w:t>00/C02</w:t>
            </w:r>
            <w:ins w:id="936" w:author="Author">
              <w:r w:rsidR="001D4C97">
                <w:rPr>
                  <w:rFonts w:ascii="Times New Roman" w:eastAsia="Times New Roman" w:hAnsi="Times New Roman" w:cs="Times New Roman"/>
                  <w:sz w:val="20"/>
                  <w:szCs w:val="20"/>
                  <w:lang w:val="en-GB" w:eastAsia="es-ES"/>
                </w:rPr>
                <w:t>8</w:t>
              </w:r>
            </w:ins>
            <w:del w:id="937" w:author="Author">
              <w:r w:rsidR="00D5008F" w:rsidRPr="0098574A" w:rsidDel="001D4C97">
                <w:rPr>
                  <w:rFonts w:ascii="Times New Roman" w:eastAsia="Times New Roman" w:hAnsi="Times New Roman" w:cs="Times New Roman"/>
                  <w:sz w:val="20"/>
                  <w:szCs w:val="20"/>
                  <w:lang w:val="en-GB" w:eastAsia="es-ES"/>
                </w:rPr>
                <w:delText>7</w:delText>
              </w:r>
            </w:del>
            <w:r w:rsidRPr="0098574A">
              <w:rPr>
                <w:rFonts w:ascii="Times New Roman" w:eastAsia="Times New Roman" w:hAnsi="Times New Roman" w:cs="Times New Roman"/>
                <w:sz w:val="20"/>
                <w:szCs w:val="20"/>
                <w:lang w:val="en-GB" w:eastAsia="es-ES"/>
              </w:rPr>
              <w:t>0</w:t>
            </w:r>
          </w:p>
          <w:p w14:paraId="758C332A" w14:textId="3323B4E0" w:rsidR="00F75356" w:rsidRPr="0098574A" w:rsidRDefault="00F75356">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(A27)</w:t>
            </w:r>
          </w:p>
        </w:tc>
        <w:tc>
          <w:tcPr>
            <w:tcW w:w="2198" w:type="dxa"/>
            <w:tcBorders>
              <w:top w:val="nil"/>
              <w:left w:val="single" w:sz="4" w:space="0" w:color="auto"/>
              <w:bottom w:val="single" w:sz="4" w:space="0" w:color="auto"/>
              <w:right w:val="single" w:sz="4" w:space="0" w:color="auto"/>
            </w:tcBorders>
            <w:shd w:val="clear" w:color="000000" w:fill="FFFFFF"/>
            <w:hideMark/>
            <w:tcPrChange w:id="938" w:author="Author">
              <w:tcPr>
                <w:tcW w:w="2531" w:type="dxa"/>
                <w:gridSpan w:val="4"/>
                <w:tcBorders>
                  <w:top w:val="nil"/>
                  <w:left w:val="single" w:sz="4" w:space="0" w:color="auto"/>
                  <w:bottom w:val="single" w:sz="4" w:space="0" w:color="auto"/>
                  <w:right w:val="single" w:sz="4" w:space="0" w:color="auto"/>
                </w:tcBorders>
                <w:shd w:val="clear" w:color="000000" w:fill="FFFFFF"/>
                <w:hideMark/>
              </w:tcPr>
            </w:tcPrChange>
          </w:tcPr>
          <w:p w14:paraId="1E93D6A9" w14:textId="48C2DC13"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Total gross solvency capital requirement for health underwriting risk </w:t>
            </w:r>
          </w:p>
        </w:tc>
        <w:tc>
          <w:tcPr>
            <w:tcW w:w="4819" w:type="dxa"/>
            <w:tcBorders>
              <w:top w:val="single" w:sz="4" w:space="0" w:color="auto"/>
              <w:left w:val="nil"/>
              <w:bottom w:val="single" w:sz="4" w:space="0" w:color="auto"/>
              <w:right w:val="single" w:sz="4" w:space="0" w:color="auto"/>
            </w:tcBorders>
            <w:shd w:val="clear" w:color="000000" w:fill="FFFFFF"/>
            <w:hideMark/>
            <w:tcPrChange w:id="939" w:author="Author">
              <w:tcPr>
                <w:tcW w:w="5297" w:type="dxa"/>
                <w:gridSpan w:val="3"/>
                <w:tcBorders>
                  <w:top w:val="single" w:sz="4" w:space="0" w:color="auto"/>
                  <w:left w:val="nil"/>
                  <w:bottom w:val="single" w:sz="4" w:space="0" w:color="auto"/>
                  <w:right w:val="single" w:sz="4" w:space="0" w:color="auto"/>
                </w:tcBorders>
                <w:shd w:val="clear" w:color="000000" w:fill="FFFFFF"/>
                <w:hideMark/>
              </w:tcPr>
            </w:tcPrChange>
          </w:tcPr>
          <w:p w14:paraId="289EC360"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total gross solvency capital requirement for the health underwriting risk module.</w:t>
            </w:r>
          </w:p>
          <w:p w14:paraId="6DB9F345" w14:textId="7CFA6259" w:rsidR="00D27ADE" w:rsidRPr="0098574A" w:rsidRDefault="00D27ADE" w:rsidP="00C16389">
            <w:pPr>
              <w:spacing w:after="0" w:line="240" w:lineRule="auto"/>
              <w:rPr>
                <w:rFonts w:ascii="Times New Roman" w:eastAsia="Times New Roman" w:hAnsi="Times New Roman" w:cs="Times New Roman"/>
                <w:sz w:val="20"/>
                <w:szCs w:val="20"/>
                <w:lang w:val="en-GB" w:eastAsia="es-ES"/>
              </w:rPr>
            </w:pPr>
          </w:p>
        </w:tc>
      </w:tr>
    </w:tbl>
    <w:p w14:paraId="20EC07FA" w14:textId="77777777" w:rsidR="00641969" w:rsidRPr="0098574A" w:rsidRDefault="00641969">
      <w:pPr>
        <w:rPr>
          <w:rFonts w:ascii="Times New Roman" w:hAnsi="Times New Roman" w:cs="Times New Roman"/>
          <w:sz w:val="20"/>
          <w:szCs w:val="20"/>
          <w:lang w:val="en-GB"/>
        </w:rPr>
      </w:pPr>
    </w:p>
    <w:sectPr w:rsidR="00641969" w:rsidRPr="0098574A">
      <w:pgSz w:w="11906" w:h="16838"/>
      <w:pgMar w:top="1417" w:right="1701" w:bottom="1417" w:left="1701"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BFB811A"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91C7B"/>
    <w:multiLevelType w:val="hybridMultilevel"/>
    <w:tmpl w:val="989C346E"/>
    <w:lvl w:ilvl="0" w:tplc="D492839C">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l Caballero Perez">
    <w15:presenceInfo w15:providerId="AD" w15:userId="S-1-5-21-1777303039-597252131-130898220-10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1D34F7"/>
    <w:rsid w:val="00003F95"/>
    <w:rsid w:val="00082768"/>
    <w:rsid w:val="00087E0E"/>
    <w:rsid w:val="00135738"/>
    <w:rsid w:val="00154277"/>
    <w:rsid w:val="0016647A"/>
    <w:rsid w:val="0017794A"/>
    <w:rsid w:val="001866A4"/>
    <w:rsid w:val="001B15EA"/>
    <w:rsid w:val="001B5D29"/>
    <w:rsid w:val="001D34F7"/>
    <w:rsid w:val="001D4C97"/>
    <w:rsid w:val="00256758"/>
    <w:rsid w:val="00266F61"/>
    <w:rsid w:val="002A5EEA"/>
    <w:rsid w:val="002D12C7"/>
    <w:rsid w:val="002D1567"/>
    <w:rsid w:val="0031437B"/>
    <w:rsid w:val="00326251"/>
    <w:rsid w:val="003272C4"/>
    <w:rsid w:val="003A3EBF"/>
    <w:rsid w:val="003D02D1"/>
    <w:rsid w:val="004405DE"/>
    <w:rsid w:val="004A2CF3"/>
    <w:rsid w:val="004C49E3"/>
    <w:rsid w:val="00537B80"/>
    <w:rsid w:val="00554347"/>
    <w:rsid w:val="00563E73"/>
    <w:rsid w:val="005B0771"/>
    <w:rsid w:val="005C5780"/>
    <w:rsid w:val="005F7B4E"/>
    <w:rsid w:val="0062732B"/>
    <w:rsid w:val="00641969"/>
    <w:rsid w:val="006608F9"/>
    <w:rsid w:val="006808D3"/>
    <w:rsid w:val="006D3C9E"/>
    <w:rsid w:val="0072360A"/>
    <w:rsid w:val="0075594C"/>
    <w:rsid w:val="00760D1F"/>
    <w:rsid w:val="007726E9"/>
    <w:rsid w:val="007967B2"/>
    <w:rsid w:val="007972A5"/>
    <w:rsid w:val="007A6C2F"/>
    <w:rsid w:val="00864C08"/>
    <w:rsid w:val="00933052"/>
    <w:rsid w:val="00943246"/>
    <w:rsid w:val="009840C4"/>
    <w:rsid w:val="0098574A"/>
    <w:rsid w:val="009A2C6D"/>
    <w:rsid w:val="009A6299"/>
    <w:rsid w:val="009B2FC7"/>
    <w:rsid w:val="009D70C9"/>
    <w:rsid w:val="009E2C99"/>
    <w:rsid w:val="009F4C8D"/>
    <w:rsid w:val="00A16335"/>
    <w:rsid w:val="00A36C99"/>
    <w:rsid w:val="00A80520"/>
    <w:rsid w:val="00A80EA2"/>
    <w:rsid w:val="00AF1499"/>
    <w:rsid w:val="00B12DDC"/>
    <w:rsid w:val="00B34D70"/>
    <w:rsid w:val="00BA4C51"/>
    <w:rsid w:val="00BE2A47"/>
    <w:rsid w:val="00BE7678"/>
    <w:rsid w:val="00C055EA"/>
    <w:rsid w:val="00C16389"/>
    <w:rsid w:val="00C52A9C"/>
    <w:rsid w:val="00C939A6"/>
    <w:rsid w:val="00C94D69"/>
    <w:rsid w:val="00C962F4"/>
    <w:rsid w:val="00CA1F71"/>
    <w:rsid w:val="00CB7B5F"/>
    <w:rsid w:val="00CE1622"/>
    <w:rsid w:val="00D27ADE"/>
    <w:rsid w:val="00D46AD8"/>
    <w:rsid w:val="00D5008F"/>
    <w:rsid w:val="00D64134"/>
    <w:rsid w:val="00D65911"/>
    <w:rsid w:val="00D73F92"/>
    <w:rsid w:val="00DD79C4"/>
    <w:rsid w:val="00E11A54"/>
    <w:rsid w:val="00E42FE2"/>
    <w:rsid w:val="00E77EFE"/>
    <w:rsid w:val="00EE0197"/>
    <w:rsid w:val="00EE3DF4"/>
    <w:rsid w:val="00F155D5"/>
    <w:rsid w:val="00F272D7"/>
    <w:rsid w:val="00F6723A"/>
    <w:rsid w:val="00F75356"/>
    <w:rsid w:val="00F75F86"/>
    <w:rsid w:val="00FA7AD3"/>
    <w:rsid w:val="00FB753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99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866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66A4"/>
    <w:rPr>
      <w:rFonts w:ascii="Segoe UI" w:hAnsi="Segoe UI" w:cs="Segoe UI"/>
      <w:sz w:val="18"/>
      <w:szCs w:val="18"/>
    </w:rPr>
  </w:style>
  <w:style w:type="paragraph" w:styleId="ListParagraph">
    <w:name w:val="List Paragraph"/>
    <w:basedOn w:val="Normal"/>
    <w:uiPriority w:val="34"/>
    <w:qFormat/>
    <w:rsid w:val="002D12C7"/>
    <w:pPr>
      <w:ind w:left="720"/>
      <w:contextualSpacing/>
    </w:pPr>
  </w:style>
  <w:style w:type="character" w:styleId="CommentReference">
    <w:name w:val="annotation reference"/>
    <w:basedOn w:val="DefaultParagraphFont"/>
    <w:uiPriority w:val="99"/>
    <w:semiHidden/>
    <w:unhideWhenUsed/>
    <w:rsid w:val="006D3C9E"/>
    <w:rPr>
      <w:sz w:val="16"/>
      <w:szCs w:val="16"/>
    </w:rPr>
  </w:style>
  <w:style w:type="paragraph" w:styleId="CommentText">
    <w:name w:val="annotation text"/>
    <w:basedOn w:val="Normal"/>
    <w:link w:val="CommentTextChar"/>
    <w:uiPriority w:val="99"/>
    <w:semiHidden/>
    <w:unhideWhenUsed/>
    <w:rsid w:val="006D3C9E"/>
    <w:pPr>
      <w:spacing w:line="240" w:lineRule="auto"/>
    </w:pPr>
    <w:rPr>
      <w:sz w:val="20"/>
      <w:szCs w:val="20"/>
    </w:rPr>
  </w:style>
  <w:style w:type="character" w:customStyle="1" w:styleId="CommentTextChar">
    <w:name w:val="Comment Text Char"/>
    <w:basedOn w:val="DefaultParagraphFont"/>
    <w:link w:val="CommentText"/>
    <w:uiPriority w:val="99"/>
    <w:semiHidden/>
    <w:rsid w:val="006D3C9E"/>
    <w:rPr>
      <w:sz w:val="20"/>
      <w:szCs w:val="20"/>
    </w:rPr>
  </w:style>
  <w:style w:type="paragraph" w:styleId="CommentSubject">
    <w:name w:val="annotation subject"/>
    <w:basedOn w:val="CommentText"/>
    <w:next w:val="CommentText"/>
    <w:link w:val="CommentSubjectChar"/>
    <w:uiPriority w:val="99"/>
    <w:semiHidden/>
    <w:unhideWhenUsed/>
    <w:rsid w:val="006D3C9E"/>
    <w:rPr>
      <w:b/>
      <w:bCs/>
    </w:rPr>
  </w:style>
  <w:style w:type="character" w:customStyle="1" w:styleId="CommentSubjectChar">
    <w:name w:val="Comment Subject Char"/>
    <w:basedOn w:val="CommentTextChar"/>
    <w:link w:val="CommentSubject"/>
    <w:uiPriority w:val="99"/>
    <w:semiHidden/>
    <w:rsid w:val="006D3C9E"/>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866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66A4"/>
    <w:rPr>
      <w:rFonts w:ascii="Segoe UI" w:hAnsi="Segoe UI" w:cs="Segoe UI"/>
      <w:sz w:val="18"/>
      <w:szCs w:val="18"/>
    </w:rPr>
  </w:style>
  <w:style w:type="paragraph" w:styleId="ListParagraph">
    <w:name w:val="List Paragraph"/>
    <w:basedOn w:val="Normal"/>
    <w:uiPriority w:val="34"/>
    <w:qFormat/>
    <w:rsid w:val="002D12C7"/>
    <w:pPr>
      <w:ind w:left="720"/>
      <w:contextualSpacing/>
    </w:pPr>
  </w:style>
  <w:style w:type="character" w:styleId="CommentReference">
    <w:name w:val="annotation reference"/>
    <w:basedOn w:val="DefaultParagraphFont"/>
    <w:uiPriority w:val="99"/>
    <w:semiHidden/>
    <w:unhideWhenUsed/>
    <w:rsid w:val="006D3C9E"/>
    <w:rPr>
      <w:sz w:val="16"/>
      <w:szCs w:val="16"/>
    </w:rPr>
  </w:style>
  <w:style w:type="paragraph" w:styleId="CommentText">
    <w:name w:val="annotation text"/>
    <w:basedOn w:val="Normal"/>
    <w:link w:val="CommentTextChar"/>
    <w:uiPriority w:val="99"/>
    <w:semiHidden/>
    <w:unhideWhenUsed/>
    <w:rsid w:val="006D3C9E"/>
    <w:pPr>
      <w:spacing w:line="240" w:lineRule="auto"/>
    </w:pPr>
    <w:rPr>
      <w:sz w:val="20"/>
      <w:szCs w:val="20"/>
    </w:rPr>
  </w:style>
  <w:style w:type="character" w:customStyle="1" w:styleId="CommentTextChar">
    <w:name w:val="Comment Text Char"/>
    <w:basedOn w:val="DefaultParagraphFont"/>
    <w:link w:val="CommentText"/>
    <w:uiPriority w:val="99"/>
    <w:semiHidden/>
    <w:rsid w:val="006D3C9E"/>
    <w:rPr>
      <w:sz w:val="20"/>
      <w:szCs w:val="20"/>
    </w:rPr>
  </w:style>
  <w:style w:type="paragraph" w:styleId="CommentSubject">
    <w:name w:val="annotation subject"/>
    <w:basedOn w:val="CommentText"/>
    <w:next w:val="CommentText"/>
    <w:link w:val="CommentSubjectChar"/>
    <w:uiPriority w:val="99"/>
    <w:semiHidden/>
    <w:unhideWhenUsed/>
    <w:rsid w:val="006D3C9E"/>
    <w:rPr>
      <w:b/>
      <w:bCs/>
    </w:rPr>
  </w:style>
  <w:style w:type="character" w:customStyle="1" w:styleId="CommentSubjectChar">
    <w:name w:val="Comment Subject Char"/>
    <w:basedOn w:val="CommentTextChar"/>
    <w:link w:val="CommentSubject"/>
    <w:uiPriority w:val="99"/>
    <w:semiHidden/>
    <w:rsid w:val="006D3C9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9068808">
      <w:bodyDiv w:val="1"/>
      <w:marLeft w:val="0"/>
      <w:marRight w:val="0"/>
      <w:marTop w:val="0"/>
      <w:marBottom w:val="0"/>
      <w:divBdr>
        <w:top w:val="none" w:sz="0" w:space="0" w:color="auto"/>
        <w:left w:val="none" w:sz="0" w:space="0" w:color="auto"/>
        <w:bottom w:val="none" w:sz="0" w:space="0" w:color="auto"/>
        <w:right w:val="none" w:sz="0" w:space="0" w:color="auto"/>
      </w:divBdr>
    </w:div>
    <w:div w:id="2056731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microsoft.com/office/2011/relationships/commentsExtended" Target="commentsExtended.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EEED26-34ED-4D03-B4F9-BE3907E1F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6798</Words>
  <Characters>38754</Characters>
  <Application>Microsoft Office Word</Application>
  <DocSecurity>0</DocSecurity>
  <Lines>322</Lines>
  <Paragraphs>90</Paragraphs>
  <ScaleCrop>false</ScaleCrop>
  <Company/>
  <LinksUpToDate>false</LinksUpToDate>
  <CharactersWithSpaces>45462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2015-07-02T21:54:00Z</dcterms:created>
  <dcterms:modified xsi:type="dcterms:W3CDTF">2015-07-02T21:54:00Z</dcterms:modified>
</cp:coreProperties>
</file>